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2AB1CADD" w:rsidR="00327D7B" w:rsidRPr="00E91766" w:rsidRDefault="00E91766" w:rsidP="00E91766">
      <w:pPr>
        <w:spacing w:line="280" w:lineRule="atLeast"/>
        <w:jc w:val="center"/>
        <w:rPr>
          <w:rFonts w:cs="Arial"/>
          <w:b/>
          <w:sz w:val="24"/>
        </w:rPr>
      </w:pPr>
      <w:r w:rsidRPr="00962EF2">
        <w:rPr>
          <w:noProof/>
        </w:rPr>
        <w:drawing>
          <wp:inline distT="0" distB="0" distL="0" distR="0" wp14:anchorId="01C03A82" wp14:editId="469145DF">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6956A2E4" w14:textId="77777777" w:rsidR="00E91766" w:rsidRPr="00DA2C52" w:rsidRDefault="00E91766"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F64A59">
      <w:pPr>
        <w:spacing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proofErr w:type="gramStart"/>
      <w:r w:rsidRPr="00B3492E">
        <w:rPr>
          <w:rFonts w:cs="Arial"/>
          <w:b/>
          <w:bCs/>
          <w:iCs/>
          <w:szCs w:val="20"/>
        </w:rPr>
        <w:t>E</w:t>
      </w:r>
      <w:r>
        <w:rPr>
          <w:rFonts w:cs="Arial"/>
          <w:b/>
          <w:bCs/>
          <w:iCs/>
          <w:szCs w:val="20"/>
        </w:rPr>
        <w:t>G.D</w:t>
      </w:r>
      <w:proofErr w:type="gramEnd"/>
      <w:r w:rsidRPr="00B3492E">
        <w:rPr>
          <w:rFonts w:cs="Arial"/>
          <w:b/>
          <w:bCs/>
          <w:iCs/>
          <w:szCs w:val="20"/>
        </w:rPr>
        <w:t>, a.s.</w:t>
      </w:r>
    </w:p>
    <w:p w14:paraId="739A3182" w14:textId="77777777" w:rsidR="00F64A59" w:rsidRPr="00DA2C52" w:rsidRDefault="00F64A59" w:rsidP="00F64A59">
      <w:pPr>
        <w:rPr>
          <w:b/>
          <w:szCs w:val="20"/>
        </w:rPr>
      </w:pPr>
    </w:p>
    <w:p w14:paraId="7D6A3FE2" w14:textId="77777777" w:rsidR="00F64A59" w:rsidRPr="00DA2C52" w:rsidRDefault="00F64A59" w:rsidP="00F64A59">
      <w:pPr>
        <w:rPr>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5BFA6353" w14:textId="003E013F" w:rsidR="003B4240" w:rsidRDefault="00F64A59" w:rsidP="00F64A59">
      <w:pPr>
        <w:spacing w:line="276" w:lineRule="auto"/>
        <w:rPr>
          <w:szCs w:val="20"/>
        </w:rPr>
      </w:pPr>
      <w:r>
        <w:rPr>
          <w:szCs w:val="20"/>
        </w:rPr>
        <w:t>Z</w:t>
      </w:r>
      <w:r w:rsidRPr="00DA2C52">
        <w:rPr>
          <w:szCs w:val="20"/>
        </w:rPr>
        <w:t xml:space="preserve">astoupená: </w:t>
      </w:r>
      <w:r>
        <w:rPr>
          <w:szCs w:val="20"/>
        </w:rPr>
        <w:t>Ing. Zdeňkem Bauerem, předsedou představenstva</w:t>
      </w:r>
      <w:r w:rsidR="00F5649E">
        <w:rPr>
          <w:szCs w:val="20"/>
        </w:rPr>
        <w:t xml:space="preserve">, </w:t>
      </w:r>
      <w:r>
        <w:rPr>
          <w:szCs w:val="20"/>
        </w:rPr>
        <w:t>Ing. Pavlem Čadou, Ph.D., místopředsedou představenstva</w:t>
      </w:r>
      <w:r w:rsidR="003B4240">
        <w:rPr>
          <w:szCs w:val="20"/>
        </w:rPr>
        <w:t xml:space="preserve">, Ing. Davidem Šafářem, členem představenstva a Dr. Christianem </w:t>
      </w:r>
      <w:proofErr w:type="spellStart"/>
      <w:r w:rsidR="003B4240">
        <w:rPr>
          <w:szCs w:val="20"/>
        </w:rPr>
        <w:t>Leifeldem</w:t>
      </w:r>
      <w:proofErr w:type="spellEnd"/>
      <w:r w:rsidR="003B4240">
        <w:rPr>
          <w:szCs w:val="20"/>
        </w:rPr>
        <w:t>, CFA, členem představenstva</w:t>
      </w:r>
    </w:p>
    <w:p w14:paraId="7021C473" w14:textId="5E7224CB"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1ECFE871"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3B4240">
        <w:rPr>
          <w:szCs w:val="20"/>
        </w:rPr>
        <w:t>oddíl B, vložka</w:t>
      </w:r>
      <w:r w:rsidR="000662C4">
        <w:rPr>
          <w:szCs w:val="20"/>
        </w:rPr>
        <w:t xml:space="preserve"> </w:t>
      </w:r>
      <w:r w:rsidRPr="001E6715">
        <w:rPr>
          <w:szCs w:val="20"/>
        </w:rPr>
        <w:t>8477</w:t>
      </w:r>
    </w:p>
    <w:p w14:paraId="59F36466" w14:textId="77777777" w:rsidR="00F64A59" w:rsidRPr="00DA2C52" w:rsidRDefault="00F64A59" w:rsidP="00F64A59">
      <w:pPr>
        <w:tabs>
          <w:tab w:val="left" w:pos="2160"/>
        </w:tabs>
        <w:spacing w:line="276" w:lineRule="auto"/>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Pr="00041DC2">
        <w:rPr>
          <w:szCs w:val="20"/>
        </w:rPr>
        <w:t>27-9426120297/0100, vedený u Komerční banky a.s.</w:t>
      </w:r>
      <w:r w:rsidRPr="00DA2C52">
        <w:rPr>
          <w:szCs w:val="20"/>
        </w:rPr>
        <w:tab/>
      </w:r>
    </w:p>
    <w:p w14:paraId="695F90F7" w14:textId="77777777" w:rsidR="00F64A59" w:rsidRDefault="00F64A59" w:rsidP="00F64A59">
      <w:pPr>
        <w:tabs>
          <w:tab w:val="left" w:pos="2160"/>
        </w:tabs>
        <w:spacing w:line="280" w:lineRule="atLeast"/>
        <w:rPr>
          <w:szCs w:val="20"/>
        </w:rPr>
      </w:pPr>
    </w:p>
    <w:p w14:paraId="124953DC" w14:textId="77777777" w:rsidR="00F64A59" w:rsidRPr="00887530" w:rsidRDefault="00F64A59" w:rsidP="00F64A59">
      <w:pPr>
        <w:spacing w:line="280" w:lineRule="atLeast"/>
      </w:pPr>
      <w:r w:rsidRPr="0065209F">
        <w:rPr>
          <w:bCs/>
          <w:szCs w:val="20"/>
        </w:rPr>
        <w:t>kontaktní osoba centrálního</w:t>
      </w:r>
      <w:r>
        <w:rPr>
          <w:bCs/>
          <w:szCs w:val="20"/>
        </w:rPr>
        <w:t>/konsignačního</w:t>
      </w:r>
      <w:r w:rsidRPr="0065209F">
        <w:rPr>
          <w:bCs/>
          <w:szCs w:val="20"/>
        </w:rPr>
        <w:t xml:space="preserve"> skladu Brno: </w:t>
      </w:r>
      <w:r w:rsidRPr="00887530">
        <w:t>Jitka Nováková</w:t>
      </w:r>
    </w:p>
    <w:p w14:paraId="2222E9A1" w14:textId="77777777" w:rsidR="00F64A59" w:rsidRPr="00887530" w:rsidRDefault="00F64A59" w:rsidP="00F64A59">
      <w:pPr>
        <w:spacing w:line="280" w:lineRule="atLeast"/>
      </w:pPr>
      <w:r w:rsidRPr="00887530">
        <w:t>tel. č.: +420 545542615</w:t>
      </w:r>
    </w:p>
    <w:p w14:paraId="30697CA3" w14:textId="77777777" w:rsidR="00F64A59" w:rsidRPr="00887530" w:rsidRDefault="00F64A59" w:rsidP="00F64A59">
      <w:pPr>
        <w:spacing w:line="280" w:lineRule="atLeast"/>
        <w:rPr>
          <w:bCs/>
          <w:szCs w:val="20"/>
        </w:rPr>
      </w:pPr>
      <w:r w:rsidRPr="00887530">
        <w:t xml:space="preserve">email: </w:t>
      </w:r>
      <w:hyperlink r:id="rId9" w:history="1">
        <w:r w:rsidRPr="000C300A">
          <w:rPr>
            <w:rStyle w:val="Hypertextovodkaz"/>
          </w:rPr>
          <w:t>jitka.novakova@egd.cz</w:t>
        </w:r>
      </w:hyperlink>
    </w:p>
    <w:p w14:paraId="59DF4710" w14:textId="77777777" w:rsidR="00F64A59" w:rsidRPr="0065209F" w:rsidRDefault="00F64A59" w:rsidP="00F64A59">
      <w:pPr>
        <w:spacing w:line="280" w:lineRule="atLeast"/>
        <w:rPr>
          <w:bCs/>
          <w:szCs w:val="20"/>
        </w:rPr>
      </w:pPr>
    </w:p>
    <w:p w14:paraId="65B62673" w14:textId="77777777" w:rsidR="00F64A59" w:rsidRPr="00887530" w:rsidRDefault="00F64A59" w:rsidP="00F64A59">
      <w:pPr>
        <w:spacing w:line="280" w:lineRule="atLeast"/>
        <w:rPr>
          <w:bCs/>
          <w:szCs w:val="20"/>
        </w:rPr>
      </w:pPr>
      <w:r w:rsidRPr="0065209F">
        <w:rPr>
          <w:bCs/>
          <w:szCs w:val="20"/>
        </w:rPr>
        <w:t>kontaktní osoba centrálního</w:t>
      </w:r>
      <w:r>
        <w:rPr>
          <w:bCs/>
          <w:szCs w:val="20"/>
        </w:rPr>
        <w:t>/konsignačního</w:t>
      </w:r>
      <w:r w:rsidRPr="0065209F">
        <w:rPr>
          <w:bCs/>
          <w:szCs w:val="20"/>
        </w:rPr>
        <w:t xml:space="preserve"> skladu České Budějovice: </w:t>
      </w:r>
      <w:r w:rsidRPr="00887530">
        <w:rPr>
          <w:bCs/>
          <w:szCs w:val="20"/>
        </w:rPr>
        <w:t>Lenka Kubešová</w:t>
      </w:r>
    </w:p>
    <w:p w14:paraId="17EDEA5D" w14:textId="77777777" w:rsidR="00F64A59" w:rsidRPr="00887530" w:rsidRDefault="00F64A59" w:rsidP="00F64A59">
      <w:pPr>
        <w:spacing w:line="280" w:lineRule="atLeast"/>
      </w:pPr>
      <w:r w:rsidRPr="00887530">
        <w:rPr>
          <w:bCs/>
          <w:szCs w:val="20"/>
        </w:rPr>
        <w:t xml:space="preserve">tel. č.: +420 </w:t>
      </w:r>
      <w:r w:rsidRPr="00887530">
        <w:t>387865622</w:t>
      </w:r>
    </w:p>
    <w:p w14:paraId="1D44AA6F" w14:textId="77777777" w:rsidR="00F64A59" w:rsidRDefault="00F64A59" w:rsidP="00F64A59">
      <w:pPr>
        <w:spacing w:line="280" w:lineRule="atLeast"/>
        <w:rPr>
          <w:bCs/>
          <w:szCs w:val="20"/>
        </w:rPr>
      </w:pPr>
      <w:r w:rsidRPr="00887530">
        <w:rPr>
          <w:color w:val="1F497D"/>
        </w:rPr>
        <w:t xml:space="preserve">email: </w:t>
      </w:r>
      <w:hyperlink r:id="rId10" w:history="1">
        <w:r w:rsidRPr="000C300A">
          <w:rPr>
            <w:rStyle w:val="Hypertextovodkaz"/>
          </w:rPr>
          <w:t>lenka.kubesova@egd.cz</w:t>
        </w:r>
      </w:hyperlink>
    </w:p>
    <w:p w14:paraId="6E4B2416" w14:textId="77777777" w:rsidR="00F64A59" w:rsidRPr="00DA2C52" w:rsidRDefault="00F64A59" w:rsidP="00F64A59">
      <w:pPr>
        <w:spacing w:line="280" w:lineRule="atLeast"/>
        <w:rPr>
          <w:b/>
          <w:bCs/>
          <w:szCs w:val="20"/>
        </w:rPr>
      </w:pPr>
      <w:r w:rsidRPr="00DA2C52">
        <w:rPr>
          <w:szCs w:val="20"/>
        </w:rPr>
        <w:tab/>
      </w:r>
    </w:p>
    <w:p w14:paraId="53B44FEF" w14:textId="77777777" w:rsidR="00F64A59" w:rsidRPr="00DA2C52" w:rsidRDefault="00F64A59" w:rsidP="00F64A59">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F64A59">
      <w:pPr>
        <w:spacing w:line="280" w:lineRule="atLeast"/>
        <w:rPr>
          <w:rFonts w:cs="Arial"/>
          <w:b/>
          <w:szCs w:val="20"/>
        </w:rPr>
      </w:pPr>
      <w:r>
        <w:rPr>
          <w:rFonts w:cs="Arial"/>
          <w:b/>
          <w:szCs w:val="20"/>
        </w:rPr>
        <w:t>Prodávající</w:t>
      </w:r>
      <w:r w:rsidRPr="00DA2C52">
        <w:rPr>
          <w:rFonts w:cs="Arial"/>
          <w:b/>
          <w:szCs w:val="20"/>
        </w:rPr>
        <w:t>:</w:t>
      </w:r>
    </w:p>
    <w:p w14:paraId="148F9335" w14:textId="77777777" w:rsidR="00F64A59" w:rsidRPr="00432DC3" w:rsidRDefault="00F64A59" w:rsidP="00F64A59">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77777777" w:rsidR="00F64A59" w:rsidRPr="00DA2C52" w:rsidRDefault="00F64A59" w:rsidP="00F64A59">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908DAF5" w14:textId="77777777" w:rsidR="00F64A59" w:rsidRPr="00DA2C52" w:rsidRDefault="00F64A59" w:rsidP="00F64A59">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3C4B86E" w14:textId="77777777" w:rsidR="00F64A59" w:rsidRDefault="00F64A59" w:rsidP="00F64A59">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4CE41C1E" w14:textId="77777777" w:rsidR="00F64A59" w:rsidRPr="00DA2C52" w:rsidRDefault="00F64A59" w:rsidP="00F64A59">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661781AA" w14:textId="77777777" w:rsidR="00F64A59" w:rsidRPr="00DA2C52" w:rsidRDefault="00F64A59" w:rsidP="00F64A59">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2ED63DA3" w14:textId="77777777" w:rsidR="00F64A59" w:rsidRPr="00DA2C52" w:rsidRDefault="00F64A59" w:rsidP="00F64A59">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6C0758C0" w14:textId="77777777" w:rsidR="00F64A59" w:rsidRPr="00DA2C52" w:rsidRDefault="00F64A59" w:rsidP="00F64A59">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70E4A2FA" w14:textId="77777777" w:rsidR="00F64A59" w:rsidRPr="00DA2C52" w:rsidRDefault="00F64A59" w:rsidP="00F64A59">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E4D39F3" w14:textId="77777777" w:rsidR="00F64A59" w:rsidRPr="00DA2C52" w:rsidRDefault="00F64A59" w:rsidP="00F64A59">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43B4CCC2" w14:textId="77777777" w:rsidR="00F64A59" w:rsidRPr="00DA2C52" w:rsidRDefault="00F64A59" w:rsidP="00F64A59">
      <w:pPr>
        <w:spacing w:line="280" w:lineRule="atLeast"/>
        <w:jc w:val="both"/>
        <w:rPr>
          <w:szCs w:val="20"/>
        </w:rPr>
      </w:pPr>
    </w:p>
    <w:p w14:paraId="0A201223" w14:textId="3DBA7AB9" w:rsidR="00F64A59" w:rsidRDefault="00F64A59" w:rsidP="00F64A59">
      <w:pPr>
        <w:spacing w:line="280" w:lineRule="atLeast"/>
        <w:jc w:val="both"/>
        <w:rPr>
          <w:szCs w:val="20"/>
        </w:rPr>
      </w:pPr>
      <w:r w:rsidRPr="00DA2C52">
        <w:rPr>
          <w:szCs w:val="20"/>
        </w:rPr>
        <w:lastRenderedPageBreak/>
        <w:t xml:space="preserve">(dále jen </w:t>
      </w:r>
      <w:r w:rsidRPr="00DA2C52">
        <w:rPr>
          <w:b/>
          <w:szCs w:val="20"/>
        </w:rPr>
        <w:t>„</w:t>
      </w:r>
      <w:r>
        <w:rPr>
          <w:b/>
          <w:szCs w:val="20"/>
        </w:rPr>
        <w:t>prodávající</w:t>
      </w:r>
      <w:r w:rsidR="000A7D55">
        <w:rPr>
          <w:b/>
          <w:szCs w:val="20"/>
        </w:rPr>
        <w:t xml:space="preserve"> č. 1</w:t>
      </w:r>
      <w:r w:rsidRPr="00DA2C52">
        <w:rPr>
          <w:b/>
          <w:szCs w:val="20"/>
        </w:rPr>
        <w:t>“</w:t>
      </w:r>
      <w:r w:rsidRPr="00742A8A">
        <w:rPr>
          <w:szCs w:val="20"/>
        </w:rPr>
        <w:t xml:space="preserve"> </w:t>
      </w:r>
      <w:r>
        <w:rPr>
          <w:szCs w:val="20"/>
        </w:rPr>
        <w:t xml:space="preserve">nebo </w:t>
      </w:r>
      <w:r>
        <w:rPr>
          <w:b/>
          <w:szCs w:val="20"/>
        </w:rPr>
        <w:t>„účastník</w:t>
      </w:r>
      <w:r w:rsidR="000A7D55">
        <w:rPr>
          <w:b/>
          <w:szCs w:val="20"/>
        </w:rPr>
        <w:t xml:space="preserve"> č. 1</w:t>
      </w:r>
      <w:r>
        <w:rPr>
          <w:b/>
          <w:szCs w:val="20"/>
        </w:rPr>
        <w:t>“</w:t>
      </w:r>
      <w:r w:rsidR="004F6A60">
        <w:rPr>
          <w:b/>
          <w:szCs w:val="20"/>
        </w:rPr>
        <w:t xml:space="preserve"> nebo „prodávající“ kdy je myšleno prodávající č. 1 i prodávající č. 2</w:t>
      </w:r>
      <w:r w:rsidRPr="00742A8A">
        <w:rPr>
          <w:szCs w:val="20"/>
        </w:rPr>
        <w:t>)</w:t>
      </w:r>
    </w:p>
    <w:p w14:paraId="32F1E4B2" w14:textId="04DF4693" w:rsidR="000A7D55" w:rsidRDefault="000A7D55" w:rsidP="00F64A59">
      <w:pPr>
        <w:spacing w:line="280" w:lineRule="atLeast"/>
        <w:jc w:val="both"/>
        <w:rPr>
          <w:szCs w:val="20"/>
        </w:rPr>
      </w:pPr>
    </w:p>
    <w:p w14:paraId="0518D23F" w14:textId="77777777" w:rsidR="000A7D55" w:rsidRPr="00432DC3" w:rsidRDefault="000A7D55" w:rsidP="000A7D55">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24467230" w14:textId="77777777" w:rsidR="000A7D55" w:rsidRPr="00DA2C52" w:rsidRDefault="000A7D55" w:rsidP="000A7D55">
      <w:pPr>
        <w:spacing w:line="280" w:lineRule="atLeast"/>
        <w:jc w:val="both"/>
        <w:rPr>
          <w:szCs w:val="20"/>
        </w:rPr>
      </w:pPr>
      <w:r w:rsidRPr="00DA2C52">
        <w:rPr>
          <w:szCs w:val="20"/>
        </w:rPr>
        <w:tab/>
      </w:r>
    </w:p>
    <w:p w14:paraId="3D9750DD" w14:textId="77777777" w:rsidR="000A7D55" w:rsidRPr="00DA2C52" w:rsidRDefault="000A7D55" w:rsidP="000A7D55">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7105F551" w14:textId="77777777" w:rsidR="000A7D55" w:rsidRPr="00DA2C52" w:rsidRDefault="000A7D55" w:rsidP="000A7D55">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0CA105C3" w14:textId="77777777" w:rsidR="000A7D55" w:rsidRDefault="000A7D55" w:rsidP="000A7D55">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1866BB85" w14:textId="77777777" w:rsidR="000A7D55" w:rsidRPr="00DA2C52" w:rsidRDefault="000A7D55" w:rsidP="000A7D55">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3834A134" w14:textId="77777777" w:rsidR="000A7D55" w:rsidRPr="00DA2C52" w:rsidRDefault="000A7D55" w:rsidP="000A7D55">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56191118" w14:textId="77777777" w:rsidR="000A7D55" w:rsidRPr="00DA2C52" w:rsidRDefault="000A7D55" w:rsidP="000A7D55">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1AB1B152" w14:textId="77777777" w:rsidR="000A7D55" w:rsidRPr="00DA2C52" w:rsidRDefault="000A7D55" w:rsidP="000A7D55">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2DEC43F9" w14:textId="77777777" w:rsidR="000A7D55" w:rsidRPr="00DA2C52" w:rsidRDefault="000A7D55" w:rsidP="000A7D55">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5BF86F3D" w14:textId="77777777" w:rsidR="000A7D55" w:rsidRPr="00DA2C52" w:rsidRDefault="000A7D55" w:rsidP="000A7D55">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0B646C29" w14:textId="77777777" w:rsidR="00F64A59" w:rsidRDefault="00F64A59" w:rsidP="00F64A59">
      <w:pPr>
        <w:spacing w:line="280" w:lineRule="atLeast"/>
        <w:jc w:val="both"/>
        <w:rPr>
          <w:szCs w:val="22"/>
        </w:rPr>
      </w:pPr>
    </w:p>
    <w:p w14:paraId="26D17DE6" w14:textId="38CF6174" w:rsidR="000A7D55" w:rsidRDefault="000A7D55" w:rsidP="000A7D55">
      <w:pPr>
        <w:spacing w:line="280" w:lineRule="atLeast"/>
        <w:jc w:val="both"/>
        <w:rPr>
          <w:szCs w:val="20"/>
        </w:rPr>
      </w:pPr>
      <w:r w:rsidRPr="00DA2C52">
        <w:rPr>
          <w:szCs w:val="20"/>
        </w:rPr>
        <w:t xml:space="preserve">(dále jen </w:t>
      </w:r>
      <w:r w:rsidRPr="00DA2C52">
        <w:rPr>
          <w:b/>
          <w:szCs w:val="20"/>
        </w:rPr>
        <w:t>„</w:t>
      </w:r>
      <w:r>
        <w:rPr>
          <w:b/>
          <w:szCs w:val="20"/>
        </w:rPr>
        <w:t>prodávající č. 2</w:t>
      </w:r>
      <w:r w:rsidRPr="00DA2C52">
        <w:rPr>
          <w:b/>
          <w:szCs w:val="20"/>
        </w:rPr>
        <w:t>“</w:t>
      </w:r>
      <w:r w:rsidRPr="00742A8A">
        <w:rPr>
          <w:szCs w:val="20"/>
        </w:rPr>
        <w:t xml:space="preserve"> </w:t>
      </w:r>
      <w:r>
        <w:rPr>
          <w:szCs w:val="20"/>
        </w:rPr>
        <w:t xml:space="preserve">nebo </w:t>
      </w:r>
      <w:r>
        <w:rPr>
          <w:b/>
          <w:szCs w:val="20"/>
        </w:rPr>
        <w:t>„účastník č. 2“</w:t>
      </w:r>
      <w:r w:rsidR="004F6A60">
        <w:rPr>
          <w:b/>
          <w:szCs w:val="20"/>
        </w:rPr>
        <w:t xml:space="preserve"> nebo „prodávající“ kdy je myšleno prodávající č. 1 i prodávající č. 2</w:t>
      </w:r>
      <w:r w:rsidRPr="00742A8A">
        <w:rPr>
          <w:szCs w:val="20"/>
        </w:rPr>
        <w:t>)</w:t>
      </w:r>
    </w:p>
    <w:p w14:paraId="22B36EB6" w14:textId="58AAFA62" w:rsidR="00F64A59" w:rsidRDefault="00F64A59" w:rsidP="00060B31">
      <w:pPr>
        <w:spacing w:line="280" w:lineRule="atLeast"/>
        <w:jc w:val="both"/>
        <w:rPr>
          <w:szCs w:val="22"/>
        </w:rPr>
      </w:pPr>
    </w:p>
    <w:p w14:paraId="32545945" w14:textId="77777777" w:rsidR="00F64A59" w:rsidRPr="00DA2C52" w:rsidRDefault="00F64A59" w:rsidP="00060B31">
      <w:pPr>
        <w:spacing w:line="280" w:lineRule="atLeast"/>
        <w:jc w:val="both"/>
        <w:rPr>
          <w:szCs w:val="22"/>
        </w:rPr>
      </w:pPr>
    </w:p>
    <w:p w14:paraId="4558F309" w14:textId="185B166C" w:rsidR="00F64A59" w:rsidRPr="00DA2C52" w:rsidRDefault="00F64A59" w:rsidP="00F64A59">
      <w:pPr>
        <w:pStyle w:val="Zkladntext21"/>
        <w:spacing w:line="280" w:lineRule="atLeast"/>
        <w:ind w:left="0" w:firstLine="0"/>
        <w:jc w:val="both"/>
        <w:rPr>
          <w:rFonts w:ascii="Arial" w:hAnsi="Arial" w:cs="Arial"/>
          <w:sz w:val="20"/>
        </w:rPr>
      </w:pPr>
      <w:bookmarkStart w:id="0" w:name="_Hlk65568825"/>
      <w:r>
        <w:rPr>
          <w:rFonts w:ascii="Arial" w:hAnsi="Arial" w:cs="Arial"/>
          <w:sz w:val="20"/>
        </w:rPr>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0A7D55">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0A7D55">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0"/>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79672391" w:rsidR="00327D7B" w:rsidRPr="00DA2C52"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0A7D55">
        <w:rPr>
          <w:rFonts w:ascii="Arial" w:hAnsi="Arial" w:cs="Arial"/>
          <w:sz w:val="20"/>
          <w:szCs w:val="20"/>
        </w:rPr>
        <w:t xml:space="preserve"> č. 1</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000A7D55">
        <w:rPr>
          <w:rFonts w:ascii="Arial" w:hAnsi="Arial" w:cs="Arial"/>
          <w:sz w:val="20"/>
          <w:szCs w:val="20"/>
        </w:rPr>
        <w:t xml:space="preserve">a nabídka prodávajícího č. 2 ze dne </w:t>
      </w:r>
      <w:r w:rsidR="000A7D55" w:rsidRPr="000A7D55">
        <w:rPr>
          <w:rFonts w:ascii="Arial" w:hAnsi="Arial" w:cs="Arial"/>
          <w:sz w:val="20"/>
          <w:szCs w:val="20"/>
          <w:highlight w:val="yellow"/>
        </w:rPr>
        <w:t>následně doplní zadavatel</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nazvané „</w:t>
      </w:r>
      <w:r w:rsidR="008C6E5A" w:rsidRPr="001E3AD0">
        <w:rPr>
          <w:rFonts w:ascii="Arial" w:hAnsi="Arial" w:cs="Arial"/>
          <w:b/>
          <w:bCs/>
          <w:iCs/>
          <w:sz w:val="20"/>
          <w:szCs w:val="20"/>
        </w:rPr>
        <w:t>Dodávky kabelů</w:t>
      </w:r>
      <w:r w:rsidR="008C6E5A">
        <w:rPr>
          <w:rFonts w:ascii="Arial" w:hAnsi="Arial" w:cs="Arial"/>
          <w:b/>
          <w:bCs/>
          <w:iCs/>
          <w:sz w:val="20"/>
          <w:szCs w:val="20"/>
        </w:rPr>
        <w:t xml:space="preserve"> a vodičů</w:t>
      </w:r>
      <w:r w:rsidR="008C6E5A" w:rsidRPr="001E3AD0">
        <w:rPr>
          <w:rFonts w:ascii="Arial" w:hAnsi="Arial" w:cs="Arial"/>
          <w:b/>
          <w:bCs/>
          <w:iCs/>
          <w:sz w:val="20"/>
          <w:szCs w:val="20"/>
        </w:rPr>
        <w:t xml:space="preserve"> VN a NN</w:t>
      </w:r>
      <w:r w:rsidR="008C6E5A">
        <w:rPr>
          <w:rFonts w:ascii="Arial" w:hAnsi="Arial" w:cs="Arial"/>
          <w:b/>
          <w:bCs/>
          <w:iCs/>
          <w:sz w:val="20"/>
          <w:szCs w:val="20"/>
        </w:rPr>
        <w:t>,</w:t>
      </w:r>
      <w:r w:rsidR="00DD0D33" w:rsidRPr="00784754">
        <w:rPr>
          <w:rFonts w:ascii="Arial" w:hAnsi="Arial" w:cs="Arial"/>
          <w:bCs/>
          <w:iCs/>
          <w:sz w:val="20"/>
          <w:szCs w:val="20"/>
        </w:rPr>
        <w:t>“</w:t>
      </w:r>
      <w:r w:rsidR="00380D16">
        <w:rPr>
          <w:rFonts w:ascii="Arial" w:hAnsi="Arial" w:cs="Arial"/>
          <w:bCs/>
          <w:iCs/>
          <w:sz w:val="20"/>
          <w:szCs w:val="20"/>
        </w:rPr>
        <w:t xml:space="preserve"> pro </w:t>
      </w:r>
      <w:r w:rsidR="00E36D8B" w:rsidRPr="007B3083">
        <w:rPr>
          <w:rFonts w:ascii="Arial" w:hAnsi="Arial" w:cs="Arial"/>
          <w:b/>
          <w:bCs/>
          <w:iCs/>
          <w:sz w:val="20"/>
          <w:szCs w:val="20"/>
        </w:rPr>
        <w:t xml:space="preserve">část </w:t>
      </w:r>
      <w:r w:rsidR="007B3083" w:rsidRPr="007B3083">
        <w:rPr>
          <w:rFonts w:ascii="Arial" w:hAnsi="Arial" w:cs="Arial"/>
          <w:b/>
          <w:bCs/>
          <w:iCs/>
          <w:sz w:val="20"/>
          <w:szCs w:val="20"/>
        </w:rPr>
        <w:t>F – Kabely 22 kV dle VDE</w:t>
      </w:r>
      <w:r w:rsidR="007B3083">
        <w:rPr>
          <w:rFonts w:ascii="Arial" w:hAnsi="Arial" w:cs="Arial"/>
          <w:b/>
          <w:bCs/>
          <w:iCs/>
          <w:sz w:val="20"/>
          <w:szCs w:val="20"/>
        </w:rPr>
        <w:t xml:space="preserve"> </w:t>
      </w:r>
      <w:r w:rsidRPr="00DA2C52">
        <w:rPr>
          <w:rFonts w:ascii="Arial" w:hAnsi="Arial" w:cs="Arial"/>
          <w:sz w:val="20"/>
          <w:szCs w:val="20"/>
        </w:rPr>
        <w:t>(dále jen „</w:t>
      </w:r>
      <w:r w:rsidR="007206EE">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E91766">
        <w:rPr>
          <w:rFonts w:ascii="Arial" w:hAnsi="Arial" w:cs="Arial"/>
          <w:sz w:val="20"/>
          <w:szCs w:val="20"/>
        </w:rPr>
        <w:t>zadavatelem</w:t>
      </w:r>
      <w:r w:rsidR="0065209F">
        <w:rPr>
          <w:rFonts w:ascii="Arial" w:hAnsi="Arial" w:cs="Arial"/>
          <w:sz w:val="20"/>
          <w:szCs w:val="20"/>
        </w:rPr>
        <w:t xml:space="preserve"> </w:t>
      </w:r>
      <w:r w:rsidRPr="00DA2C52">
        <w:rPr>
          <w:rFonts w:ascii="Arial" w:hAnsi="Arial" w:cs="Arial"/>
          <w:sz w:val="20"/>
          <w:szCs w:val="20"/>
        </w:rPr>
        <w:t xml:space="preserve">v souladu se </w:t>
      </w:r>
      <w:r w:rsidR="000A4E5A">
        <w:rPr>
          <w:rFonts w:ascii="Arial" w:hAnsi="Arial" w:cs="Arial"/>
          <w:sz w:val="20"/>
          <w:szCs w:val="20"/>
        </w:rPr>
        <w:t>Z</w:t>
      </w:r>
      <w:r w:rsidR="008C6E5A">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E91766">
        <w:rPr>
          <w:rFonts w:ascii="Arial" w:hAnsi="Arial" w:cs="Arial"/>
          <w:sz w:val="20"/>
          <w:szCs w:val="20"/>
        </w:rPr>
        <w:t>zadavatele</w:t>
      </w:r>
      <w:r w:rsidR="0065209F">
        <w:rPr>
          <w:rFonts w:ascii="Arial" w:hAnsi="Arial" w:cs="Arial"/>
          <w:sz w:val="20"/>
          <w:szCs w:val="20"/>
        </w:rPr>
        <w:t xml:space="preserve"> </w:t>
      </w:r>
      <w:r w:rsidR="007206EE">
        <w:rPr>
          <w:rFonts w:ascii="Arial" w:hAnsi="Arial" w:cs="Arial"/>
          <w:sz w:val="20"/>
          <w:szCs w:val="20"/>
        </w:rPr>
        <w:t>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FFB997B" w14:textId="77777777" w:rsidR="00327D7B" w:rsidRPr="00DA2C52" w:rsidRDefault="00327D7B" w:rsidP="00161273">
      <w:pPr>
        <w:spacing w:line="280" w:lineRule="atLeast"/>
        <w:rPr>
          <w:rFonts w:cs="Arial"/>
          <w:b/>
          <w:szCs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5913DF58"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sidRPr="007B3083">
        <w:rPr>
          <w:rFonts w:cs="Arial"/>
          <w:szCs w:val="20"/>
        </w:rPr>
        <w:t xml:space="preserve"> </w:t>
      </w:r>
      <w:r w:rsidR="007B3083" w:rsidRPr="007B3083">
        <w:rPr>
          <w:rFonts w:cs="Arial"/>
          <w:szCs w:val="20"/>
        </w:rPr>
        <w:t>kabelů 22 kV dle VDE</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344D0EBE"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 xml:space="preserve">příloze </w:t>
      </w:r>
      <w:proofErr w:type="gramStart"/>
      <w:r w:rsidRPr="00C70DD2">
        <w:rPr>
          <w:rFonts w:cs="Arial"/>
          <w:szCs w:val="20"/>
          <w:u w:val="single"/>
        </w:rPr>
        <w:t>1</w:t>
      </w:r>
      <w:r w:rsidR="008C6E5A">
        <w:rPr>
          <w:rFonts w:cs="Arial"/>
          <w:szCs w:val="20"/>
          <w:u w:val="single"/>
        </w:rPr>
        <w:t>a</w:t>
      </w:r>
      <w:proofErr w:type="gramEnd"/>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w:t>
      </w:r>
      <w:r w:rsidR="00A409E0">
        <w:rPr>
          <w:rFonts w:cs="Arial"/>
          <w:bCs/>
          <w:iCs/>
          <w:szCs w:val="20"/>
        </w:rPr>
        <w:lastRenderedPageBreak/>
        <w:t xml:space="preserve">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0B3B6306"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 xml:space="preserve">příloze </w:t>
      </w:r>
      <w:proofErr w:type="gramStart"/>
      <w:r w:rsidR="00BD71CB" w:rsidRPr="007A7623">
        <w:rPr>
          <w:rFonts w:cs="Arial"/>
          <w:szCs w:val="20"/>
          <w:u w:val="single"/>
        </w:rPr>
        <w:t>1</w:t>
      </w:r>
      <w:r w:rsidR="008C6E5A">
        <w:rPr>
          <w:rFonts w:cs="Arial"/>
          <w:szCs w:val="20"/>
          <w:u w:val="single"/>
        </w:rPr>
        <w:t>a</w:t>
      </w:r>
      <w:proofErr w:type="gramEnd"/>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33314FC" w14:textId="782FD0EA" w:rsidR="00817B47" w:rsidRPr="00D17513" w:rsidRDefault="00817B47" w:rsidP="00817B4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 xml:space="preserve">dodávat kupujícímu zboží v množství, druzích a do míst plnění dle této smlouvy jednak na základě její </w:t>
      </w:r>
      <w:r>
        <w:rPr>
          <w:rFonts w:cs="Arial"/>
          <w:szCs w:val="20"/>
          <w:u w:val="single"/>
        </w:rPr>
        <w:t xml:space="preserve">přílohy </w:t>
      </w:r>
      <w:proofErr w:type="gramStart"/>
      <w:r>
        <w:rPr>
          <w:rFonts w:cs="Arial"/>
          <w:szCs w:val="20"/>
          <w:u w:val="single"/>
        </w:rPr>
        <w:t>1b</w:t>
      </w:r>
      <w:proofErr w:type="gramEnd"/>
      <w:r>
        <w:rPr>
          <w:rFonts w:cs="Arial"/>
          <w:szCs w:val="20"/>
        </w:rPr>
        <w:t xml:space="preserve">, jednak </w:t>
      </w:r>
      <w:r w:rsidRPr="00D17513">
        <w:rPr>
          <w:rFonts w:cs="Arial"/>
          <w:szCs w:val="20"/>
        </w:rPr>
        <w:t xml:space="preserve">na základě </w:t>
      </w:r>
      <w:r>
        <w:rPr>
          <w:rFonts w:cs="Arial"/>
          <w:szCs w:val="20"/>
        </w:rPr>
        <w:t>odvolávek</w:t>
      </w:r>
      <w:r w:rsidRPr="00D17513">
        <w:rPr>
          <w:rFonts w:cs="Arial"/>
          <w:szCs w:val="20"/>
        </w:rPr>
        <w:t xml:space="preserve"> kupujícího (dále jen „</w:t>
      </w:r>
      <w:r>
        <w:rPr>
          <w:rFonts w:cs="Arial"/>
          <w:b/>
          <w:szCs w:val="20"/>
        </w:rPr>
        <w:t>výzva k plnění</w:t>
      </w:r>
      <w:r w:rsidRPr="00D17513">
        <w:rPr>
          <w:rFonts w:cs="Arial"/>
          <w:szCs w:val="20"/>
        </w:rPr>
        <w:t>“).</w:t>
      </w:r>
      <w:r w:rsidR="00396437">
        <w:rPr>
          <w:rFonts w:cs="Arial"/>
          <w:szCs w:val="20"/>
        </w:rPr>
        <w:t xml:space="preserve"> Výběr prodávajícího pro konkrétní dílčí dodávku bude probíhat v souladu s pravidly uvedenými v příslušných odstavcích článku IV. smlouvy.</w:t>
      </w:r>
    </w:p>
    <w:p w14:paraId="5FFB9986" w14:textId="77777777" w:rsidR="002B498A" w:rsidRDefault="002B498A" w:rsidP="005350AD"/>
    <w:p w14:paraId="10E30880" w14:textId="77777777" w:rsidR="00BD0C79" w:rsidRPr="00687C3E" w:rsidRDefault="00BD0C79" w:rsidP="00BD0C79">
      <w:pPr>
        <w:numPr>
          <w:ilvl w:val="0"/>
          <w:numId w:val="1"/>
        </w:numPr>
        <w:spacing w:line="280" w:lineRule="atLeast"/>
        <w:jc w:val="both"/>
        <w:rPr>
          <w:rFonts w:cs="Arial"/>
          <w:szCs w:val="20"/>
        </w:rPr>
      </w:pPr>
      <w:r>
        <w:t>O</w:t>
      </w:r>
      <w:r w:rsidRPr="005948DE">
        <w:t>dběrné množství uvedené v </w:t>
      </w:r>
      <w:r w:rsidRPr="005948DE">
        <w:rPr>
          <w:u w:val="single"/>
        </w:rPr>
        <w:t xml:space="preserve">příloze </w:t>
      </w:r>
      <w:proofErr w:type="gramStart"/>
      <w:r w:rsidRPr="005948DE">
        <w:rPr>
          <w:u w:val="single"/>
        </w:rPr>
        <w:t>1</w:t>
      </w:r>
      <w:r>
        <w:rPr>
          <w:u w:val="single"/>
        </w:rPr>
        <w:t>a</w:t>
      </w:r>
      <w:proofErr w:type="gramEnd"/>
      <w:r w:rsidRPr="005948DE">
        <w:t xml:space="preserve"> je stanoveno pouze jako předpokládané. 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0B0DEE33" w14:textId="77777777" w:rsidR="00BD0C79" w:rsidRPr="00C770A6" w:rsidRDefault="00BD0C79" w:rsidP="00BD0C79">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w:t>
      </w:r>
      <w:r w:rsidRPr="00877293">
        <w:rPr>
          <w:rFonts w:cs="Arial"/>
          <w:szCs w:val="20"/>
        </w:rPr>
        <w:t xml:space="preserve">Tím není dotčen závazek prodávajícího dodat zboží do konsignačních skladů kupujícího v množstvích dle </w:t>
      </w:r>
      <w:r w:rsidRPr="00877293">
        <w:rPr>
          <w:rFonts w:cs="Arial"/>
          <w:szCs w:val="20"/>
          <w:u w:val="single"/>
        </w:rPr>
        <w:t xml:space="preserve">přílohy </w:t>
      </w:r>
      <w:proofErr w:type="gramStart"/>
      <w:r w:rsidRPr="00877293">
        <w:rPr>
          <w:rFonts w:cs="Arial"/>
          <w:szCs w:val="20"/>
          <w:u w:val="single"/>
        </w:rPr>
        <w:t>1b</w:t>
      </w:r>
      <w:proofErr w:type="gramEnd"/>
      <w:r w:rsidRPr="00877293">
        <w:rPr>
          <w:rFonts w:cs="Arial"/>
          <w:szCs w:val="20"/>
        </w:rPr>
        <w:t xml:space="preserve"> a ve lhůtě dle čl. II. odst. 4.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5FFB998A" w14:textId="77777777" w:rsidR="00327D7B" w:rsidRPr="00DA2C52"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58D95821" w14:textId="756C0D4C" w:rsidR="00BD0C79" w:rsidRDefault="00BD0C79" w:rsidP="004A2CD2">
      <w:pPr>
        <w:numPr>
          <w:ilvl w:val="0"/>
          <w:numId w:val="2"/>
        </w:numPr>
        <w:spacing w:line="280" w:lineRule="atLeast"/>
        <w:jc w:val="both"/>
        <w:rPr>
          <w:rFonts w:cs="Arial"/>
          <w:szCs w:val="20"/>
        </w:rPr>
      </w:pPr>
      <w:r w:rsidRPr="00687C3E">
        <w:rPr>
          <w:rFonts w:cs="Arial"/>
          <w:szCs w:val="20"/>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(i) konsignačním skladem pro oblast Brno je centrální sklad na adrese </w:t>
      </w:r>
      <w:proofErr w:type="gramStart"/>
      <w:r>
        <w:rPr>
          <w:rFonts w:cs="Arial"/>
          <w:szCs w:val="20"/>
        </w:rPr>
        <w:t>EG.D</w:t>
      </w:r>
      <w:proofErr w:type="gramEnd"/>
      <w:r>
        <w:rPr>
          <w:rFonts w:cs="Arial"/>
          <w:szCs w:val="20"/>
        </w:rPr>
        <w:t>, a.s.</w:t>
      </w:r>
      <w:r w:rsidRPr="00687C3E">
        <w:rPr>
          <w:rFonts w:cs="Arial"/>
          <w:szCs w:val="20"/>
        </w:rPr>
        <w:t>, Centrální sklad, Řípská 11, 627 00 Brno-Slatina, (</w:t>
      </w:r>
      <w:proofErr w:type="spellStart"/>
      <w:r w:rsidRPr="00687C3E">
        <w:rPr>
          <w:rFonts w:cs="Arial"/>
          <w:szCs w:val="20"/>
        </w:rPr>
        <w:t>ii</w:t>
      </w:r>
      <w:proofErr w:type="spellEnd"/>
      <w:r w:rsidRPr="00687C3E">
        <w:rPr>
          <w:rFonts w:cs="Arial"/>
          <w:szCs w:val="20"/>
        </w:rPr>
        <w:t xml:space="preserve">) konsignačním skladem pro oblast České Budějovice je centrální sklad na adrese </w:t>
      </w:r>
      <w:r>
        <w:rPr>
          <w:rFonts w:cs="Arial"/>
          <w:szCs w:val="20"/>
        </w:rPr>
        <w:t>EG.D, a.s</w:t>
      </w:r>
      <w:r w:rsidRPr="00687C3E">
        <w:rPr>
          <w:rFonts w:cs="Arial"/>
          <w:szCs w:val="20"/>
        </w:rPr>
        <w:t xml:space="preserve">., Centrální sklad, </w:t>
      </w:r>
      <w:r w:rsidRPr="008836E9">
        <w:rPr>
          <w:rFonts w:cs="Arial"/>
          <w:szCs w:val="20"/>
        </w:rPr>
        <w:t xml:space="preserve">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České Budějovice</w:t>
      </w:r>
      <w:r>
        <w:rPr>
          <w:rFonts w:cs="Arial"/>
          <w:szCs w:val="20"/>
        </w:rPr>
        <w:t>.</w:t>
      </w:r>
    </w:p>
    <w:p w14:paraId="4D471000" w14:textId="77777777" w:rsidR="00BD0C79" w:rsidRDefault="00BD0C79" w:rsidP="00BD0C79">
      <w:pPr>
        <w:spacing w:line="280" w:lineRule="atLeast"/>
        <w:ind w:left="340"/>
        <w:jc w:val="both"/>
        <w:rPr>
          <w:rFonts w:cs="Arial"/>
          <w:szCs w:val="20"/>
        </w:rPr>
      </w:pPr>
    </w:p>
    <w:p w14:paraId="46AD0E1A" w14:textId="6D11FC48" w:rsidR="004A2CD2" w:rsidRPr="00BD0C79" w:rsidRDefault="00BD0C79" w:rsidP="00BD0C79">
      <w:pPr>
        <w:numPr>
          <w:ilvl w:val="0"/>
          <w:numId w:val="2"/>
        </w:numPr>
        <w:spacing w:after="120" w:line="280" w:lineRule="atLeast"/>
        <w:jc w:val="both"/>
        <w:rPr>
          <w:rFonts w:cs="Arial"/>
          <w:szCs w:val="20"/>
        </w:rPr>
      </w:pPr>
      <w:r w:rsidRPr="00687C3E">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58F1668E" w14:textId="2839F030" w:rsidR="00BD0C79" w:rsidRPr="00EE0A56"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10</w:t>
      </w:r>
      <w:r>
        <w:rPr>
          <w:rFonts w:cs="Arial"/>
          <w:szCs w:val="20"/>
        </w:rPr>
        <w:t xml:space="preserve"> kalendářních</w:t>
      </w:r>
      <w:r w:rsidRPr="00D71308">
        <w:rPr>
          <w:rFonts w:cs="Arial"/>
          <w:szCs w:val="20"/>
        </w:rPr>
        <w:t xml:space="preserve"> dnů od doručení výzvy k plnění prodávajícímu, ledaže kupující určí ve výzvě k plnění pozdější dodací lhůtu. Prodávající je povinen </w:t>
      </w:r>
      <w:r w:rsidRPr="00D71308">
        <w:rPr>
          <w:rFonts w:cs="Arial"/>
          <w:szCs w:val="20"/>
        </w:rPr>
        <w:lastRenderedPageBreak/>
        <w:t>neprodleně potvrdit výzvu k plnění, nebo vznést své výhrady k ní způsobem dle této smlouvy; potvrzení výzvy k plnění, nebo vznesení výhrad k ní nezbavuje nicméně prodávajícího povinnosti dodat zboží v souladu s touto smlouvou.</w:t>
      </w:r>
    </w:p>
    <w:p w14:paraId="3FF84275" w14:textId="77777777" w:rsidR="00BD0C79" w:rsidRPr="00EE0A56" w:rsidRDefault="00BD0C79" w:rsidP="00BD0C79">
      <w:pPr>
        <w:numPr>
          <w:ilvl w:val="0"/>
          <w:numId w:val="2"/>
        </w:numPr>
        <w:spacing w:after="120" w:line="280" w:lineRule="atLeast"/>
        <w:jc w:val="both"/>
        <w:rPr>
          <w:rFonts w:cs="Arial"/>
          <w:szCs w:val="20"/>
        </w:rPr>
      </w:pPr>
      <w:r w:rsidRPr="00D71308">
        <w:rPr>
          <w:rFonts w:cs="Arial"/>
          <w:szCs w:val="20"/>
        </w:rPr>
        <w:t>Zboží v množství uvedených v </w:t>
      </w:r>
      <w:r w:rsidRPr="00D71308">
        <w:rPr>
          <w:rFonts w:cs="Arial"/>
          <w:szCs w:val="20"/>
          <w:u w:val="single"/>
        </w:rPr>
        <w:t xml:space="preserve">příloze </w:t>
      </w:r>
      <w:proofErr w:type="gramStart"/>
      <w:r w:rsidRPr="00D71308">
        <w:rPr>
          <w:rFonts w:cs="Arial"/>
          <w:szCs w:val="20"/>
          <w:u w:val="single"/>
        </w:rPr>
        <w:t>1b</w:t>
      </w:r>
      <w:proofErr w:type="gramEnd"/>
      <w:r w:rsidRPr="00D71308">
        <w:rPr>
          <w:rFonts w:cs="Arial"/>
          <w:szCs w:val="20"/>
        </w:rPr>
        <w:t xml:space="preserve"> této smlouvy je prodávajíc</w:t>
      </w:r>
      <w:r>
        <w:rPr>
          <w:rFonts w:cs="Arial"/>
          <w:szCs w:val="20"/>
        </w:rPr>
        <w:t>í povinen dodat kupujícímu do 30</w:t>
      </w:r>
      <w:r w:rsidRPr="00D71308">
        <w:rPr>
          <w:rFonts w:cs="Arial"/>
          <w:szCs w:val="20"/>
        </w:rPr>
        <w:t xml:space="preserve"> kalendářních dnů od data doručení </w:t>
      </w:r>
      <w:r>
        <w:rPr>
          <w:rFonts w:cs="Arial"/>
          <w:szCs w:val="20"/>
        </w:rPr>
        <w:t xml:space="preserve">příslušné první </w:t>
      </w:r>
      <w:r w:rsidRPr="00D71308">
        <w:rPr>
          <w:rFonts w:cs="Arial"/>
          <w:szCs w:val="20"/>
        </w:rPr>
        <w:t>výzvy k plnění učiněné kupujícím na základě této smlouvy, a to do místa plnění uvedeného v této výzvě k plnění.</w:t>
      </w:r>
    </w:p>
    <w:p w14:paraId="1DF36FC9" w14:textId="3BCB6172" w:rsidR="007A7407" w:rsidRPr="006068C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r w:rsidR="007A7407" w:rsidRPr="006068C7">
        <w:rPr>
          <w:rFonts w:cs="Arial"/>
          <w:szCs w:val="20"/>
        </w:rPr>
        <w:t xml:space="preserve"> </w:t>
      </w:r>
    </w:p>
    <w:p w14:paraId="4342B0B5" w14:textId="1F997BDC" w:rsidR="00BD0C79" w:rsidRDefault="00BD0C79" w:rsidP="00BD0C79">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1" w:history="1">
        <w:r w:rsidRPr="000C300A">
          <w:rPr>
            <w:rStyle w:val="Hypertextovodkaz"/>
          </w:rPr>
          <w:t>jitka.novakova@egdcz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2" w:history="1">
        <w:r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Pr>
          <w:rFonts w:cs="Arial"/>
          <w:szCs w:val="20"/>
        </w:rPr>
        <w:t>.</w:t>
      </w:r>
    </w:p>
    <w:p w14:paraId="5FFB99A7" w14:textId="77777777" w:rsidR="00D456FB" w:rsidRPr="00DA2C52" w:rsidRDefault="00D456FB"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7F8DDA06" w:rsidR="00B302F9"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 xml:space="preserve">přílohu </w:t>
      </w:r>
      <w:proofErr w:type="gramStart"/>
      <w:r w:rsidRPr="00355F3A">
        <w:rPr>
          <w:u w:val="single"/>
        </w:rPr>
        <w:t>1</w:t>
      </w:r>
      <w:r w:rsidR="001419E1" w:rsidRPr="00355F3A">
        <w:rPr>
          <w:u w:val="single"/>
        </w:rPr>
        <w:t>a</w:t>
      </w:r>
      <w:proofErr w:type="gramEnd"/>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w:t>
      </w:r>
      <w:proofErr w:type="gramStart"/>
      <w:r w:rsidR="00351F44" w:rsidRPr="00355F3A">
        <w:rPr>
          <w:u w:val="single"/>
        </w:rPr>
        <w:t>1</w:t>
      </w:r>
      <w:r w:rsidR="001419E1" w:rsidRPr="00355F3A">
        <w:rPr>
          <w:u w:val="single"/>
        </w:rPr>
        <w:t>a</w:t>
      </w:r>
      <w:proofErr w:type="gramEnd"/>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 není-li dále stanoveno jinak</w:t>
      </w:r>
      <w:r w:rsidR="00012AE9" w:rsidRPr="00355F3A">
        <w:t xml:space="preserve">. </w:t>
      </w:r>
    </w:p>
    <w:p w14:paraId="7FF21322" w14:textId="77777777" w:rsidR="009C0E91" w:rsidRDefault="009C0E91" w:rsidP="009C0E91">
      <w:pPr>
        <w:spacing w:line="280" w:lineRule="atLeast"/>
        <w:ind w:left="426"/>
        <w:jc w:val="both"/>
      </w:pPr>
    </w:p>
    <w:p w14:paraId="672C0D59" w14:textId="7FA6A624" w:rsidR="00B302F9" w:rsidRPr="00796317" w:rsidRDefault="009C0E91" w:rsidP="0081696C">
      <w:pPr>
        <w:numPr>
          <w:ilvl w:val="0"/>
          <w:numId w:val="5"/>
        </w:numPr>
        <w:spacing w:line="280" w:lineRule="atLeast"/>
        <w:ind w:left="426" w:hanging="426"/>
        <w:jc w:val="both"/>
      </w:pPr>
      <w:r w:rsidRPr="00796317">
        <w:t xml:space="preserve">Jednotkové ceny uvedené v </w:t>
      </w:r>
      <w:r w:rsidRPr="00796317">
        <w:rPr>
          <w:u w:val="single"/>
        </w:rPr>
        <w:t xml:space="preserve">příloze </w:t>
      </w:r>
      <w:proofErr w:type="gramStart"/>
      <w:r w:rsidRPr="00796317">
        <w:rPr>
          <w:u w:val="single"/>
        </w:rPr>
        <w:t>1a</w:t>
      </w:r>
      <w:proofErr w:type="gramEnd"/>
      <w:r w:rsidRPr="00796317">
        <w:t xml:space="preserve"> této smlouvy jsou platné a neměnné nejméně 12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 </w:t>
      </w:r>
      <w:r w:rsidRPr="00796317">
        <w:rPr>
          <w:u w:val="single"/>
        </w:rPr>
        <w:t>příloze1a</w:t>
      </w:r>
      <w:r w:rsidRPr="00796317">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796317">
          <w:t>http://www.czso.cz/csu/redakce.nsf/i/mira</w:t>
        </w:r>
      </w:hyperlink>
      <w:r w:rsidRPr="00796317">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w:t>
      </w:r>
      <w:r w:rsidR="00BD3432" w:rsidRPr="00796317">
        <w:t xml:space="preserve"> ve kterém byl požadavek akceptován.</w:t>
      </w:r>
      <w:r w:rsidR="00ED7152" w:rsidRPr="00796317">
        <w:t xml:space="preserve"> </w:t>
      </w:r>
    </w:p>
    <w:p w14:paraId="3DDFA0DD" w14:textId="77777777" w:rsidR="00BD3432" w:rsidRPr="00796317" w:rsidRDefault="00BD3432" w:rsidP="00BD3432">
      <w:pPr>
        <w:spacing w:line="280" w:lineRule="atLeast"/>
        <w:ind w:left="426"/>
        <w:jc w:val="both"/>
      </w:pPr>
    </w:p>
    <w:p w14:paraId="7F64451C" w14:textId="61315536" w:rsidR="004D420B" w:rsidRDefault="00A9784E" w:rsidP="00E67BD1">
      <w:pPr>
        <w:numPr>
          <w:ilvl w:val="0"/>
          <w:numId w:val="5"/>
        </w:numPr>
        <w:spacing w:line="280" w:lineRule="atLeast"/>
        <w:ind w:left="426" w:hanging="426"/>
        <w:jc w:val="both"/>
      </w:pPr>
      <w:r w:rsidRPr="00B302F9">
        <w:t>Jednotková cena zboží se skládá z duté ceny</w:t>
      </w:r>
      <w:r w:rsidR="0086509A" w:rsidRPr="00B302F9">
        <w:t xml:space="preserve"> (ceny kabelu)</w:t>
      </w:r>
      <w:r w:rsidRPr="00B302F9">
        <w:t xml:space="preserve">, jejíž hodnota je konečná, jsou v ní zahrnuty veškeré náklady </w:t>
      </w:r>
      <w:r w:rsidR="00D20EA8" w:rsidRPr="00B302F9">
        <w:t>prodávajícího v souvislosti s dodávkou zboží</w:t>
      </w:r>
      <w:r w:rsidR="00EF5CC0" w:rsidRPr="00B302F9">
        <w:t xml:space="preserve"> ve vztahu k příslušné položce ceníku</w:t>
      </w:r>
      <w:r w:rsidR="00D20EA8" w:rsidRPr="00B302F9">
        <w:t>, včetně</w:t>
      </w:r>
      <w:r w:rsidR="00327D7B" w:rsidRPr="00B302F9">
        <w:t xml:space="preserve"> </w:t>
      </w:r>
      <w:r w:rsidR="009C0E91">
        <w:t xml:space="preserve">ROD prémie, </w:t>
      </w:r>
      <w:r w:rsidR="00327D7B" w:rsidRPr="00B302F9">
        <w:t>správní</w:t>
      </w:r>
      <w:r w:rsidR="00D20EA8" w:rsidRPr="00B302F9">
        <w:t>ch</w:t>
      </w:r>
      <w:r w:rsidR="00327D7B" w:rsidRPr="00B302F9">
        <w:t xml:space="preserve"> poplatk</w:t>
      </w:r>
      <w:r w:rsidR="00D20EA8" w:rsidRPr="00B302F9">
        <w:t>ů</w:t>
      </w:r>
      <w:r w:rsidR="00327D7B" w:rsidRPr="00B302F9">
        <w:t>, dan</w:t>
      </w:r>
      <w:r w:rsidR="00D20EA8" w:rsidRPr="00B302F9">
        <w:t>í</w:t>
      </w:r>
      <w:r w:rsidR="00176BD4" w:rsidRPr="00B302F9">
        <w:t xml:space="preserve"> (vyjma DPH)</w:t>
      </w:r>
      <w:r w:rsidR="00327D7B" w:rsidRPr="00B302F9">
        <w:t>, cla, schvalovací</w:t>
      </w:r>
      <w:r w:rsidR="00D20EA8" w:rsidRPr="00B302F9">
        <w:t>ch</w:t>
      </w:r>
      <w:r w:rsidR="00327D7B" w:rsidRPr="00B302F9">
        <w:t xml:space="preserve"> řízení, provedení předepsaných zkoušek, zabezpečení prohlášení o shodě, certifikátů a atestů, převod</w:t>
      </w:r>
      <w:r w:rsidR="00D20EA8" w:rsidRPr="00B302F9">
        <w:t>ů</w:t>
      </w:r>
      <w:r w:rsidR="00327D7B" w:rsidRPr="00B302F9">
        <w:t xml:space="preserve"> práv, pojištění při přepravě, přepravní</w:t>
      </w:r>
      <w:r w:rsidR="00D20EA8" w:rsidRPr="00B302F9">
        <w:t>ch</w:t>
      </w:r>
      <w:r w:rsidR="00327D7B" w:rsidRPr="00B302F9">
        <w:t xml:space="preserve"> náklad</w:t>
      </w:r>
      <w:r w:rsidR="00D20EA8" w:rsidRPr="00B302F9">
        <w:t>ů</w:t>
      </w:r>
      <w:r w:rsidR="00327D7B" w:rsidRPr="00B302F9">
        <w:t xml:space="preserve">, </w:t>
      </w:r>
      <w:r w:rsidR="00176BD4" w:rsidRPr="00B302F9">
        <w:t>obalových materiálů</w:t>
      </w:r>
      <w:r w:rsidR="00ED017E" w:rsidRPr="00B302F9">
        <w:t xml:space="preserve"> </w:t>
      </w:r>
      <w:r w:rsidR="00327D7B" w:rsidRPr="00B302F9">
        <w:t>apod</w:t>
      </w:r>
      <w:r w:rsidR="00D20EA8" w:rsidRPr="00B302F9">
        <w:t xml:space="preserve">., </w:t>
      </w:r>
      <w:r w:rsidR="00EF5CC0" w:rsidRPr="00B302F9">
        <w:t xml:space="preserve">jakož i </w:t>
      </w:r>
      <w:r w:rsidR="00EF5CC0" w:rsidRPr="00B302F9">
        <w:lastRenderedPageBreak/>
        <w:t xml:space="preserve">jakékoliv případné dodatečné náklady prodávajícího, o kterých prodávající v době uzavření smlouvy mohl nebo měl vědět na základě svých odborných a technických znalostí a zkušeností, </w:t>
      </w:r>
      <w:r w:rsidR="00D20EA8" w:rsidRPr="00B302F9">
        <w:t>a prodávající nemá právo požadovat zvýšení</w:t>
      </w:r>
      <w:r>
        <w:t xml:space="preserve"> duté</w:t>
      </w:r>
      <w:r w:rsidR="00D20EA8">
        <w:t xml:space="preserve"> ceny z jakéhokoli důvodu</w:t>
      </w:r>
      <w:r w:rsidR="00327D7B" w:rsidRPr="00DA2C52">
        <w:t>.</w:t>
      </w:r>
      <w:r w:rsidR="00B302F9">
        <w:t xml:space="preserve"> </w:t>
      </w:r>
      <w:r>
        <w:t>Dále se jednotková cena skládá z variabilní ceny, která je tvořena násobkem množství Al v</w:t>
      </w:r>
      <w:r w:rsidR="00812249">
        <w:t> 1000 m poptávaného</w:t>
      </w:r>
      <w:r>
        <w:t xml:space="preserve"> kabelu a ceny Al na burze. Pro u</w:t>
      </w:r>
      <w:r w:rsidR="00812249">
        <w:t>rčení</w:t>
      </w:r>
      <w:r>
        <w:t xml:space="preserve"> variabilní ceny se smluvní strany dohodly, že dnem rozhodným pro </w:t>
      </w:r>
      <w:r w:rsidR="009C47BC">
        <w:t>určení ceny Al na burze je</w:t>
      </w:r>
      <w:r w:rsidR="008E2CC4">
        <w:t xml:space="preserve"> den převedení kabelu z konsignačního skladu dodavatele na sklad kupujícího </w:t>
      </w:r>
      <w:r w:rsidR="0086509A">
        <w:t>(tzv.</w:t>
      </w:r>
      <w:r w:rsidR="00796317">
        <w:t xml:space="preserve"> </w:t>
      </w:r>
      <w:r w:rsidR="0086509A">
        <w:t>“</w:t>
      </w:r>
      <w:r w:rsidR="0086509A" w:rsidRPr="004D420B">
        <w:rPr>
          <w:b/>
          <w:bCs/>
        </w:rPr>
        <w:t>rozhodný den</w:t>
      </w:r>
      <w:r w:rsidR="0086509A">
        <w:t>“)</w:t>
      </w:r>
      <w:r w:rsidR="009C47BC">
        <w:t>.</w:t>
      </w:r>
      <w:r w:rsidR="0086509A">
        <w:t xml:space="preserve"> Pro cenu Al je rozhodná </w:t>
      </w:r>
      <w:r w:rsidR="00FF54D4">
        <w:t xml:space="preserve">denní </w:t>
      </w:r>
      <w:r w:rsidR="0086509A">
        <w:t xml:space="preserve">cena na burze </w:t>
      </w:r>
      <w:r w:rsidR="009C0E91">
        <w:t>LME</w:t>
      </w:r>
      <w:r w:rsidR="0086509A" w:rsidRPr="00FC0BC2">
        <w:t xml:space="preserve"> v €/100</w:t>
      </w:r>
      <w:r w:rsidR="009C0E91">
        <w:t>0</w:t>
      </w:r>
      <w:r w:rsidR="0086509A" w:rsidRPr="00FC0BC2">
        <w:t xml:space="preserve"> kg, zdroj: </w:t>
      </w:r>
      <w:hyperlink r:id="rId14" w:history="1">
        <w:r w:rsidR="009C0E91" w:rsidRPr="006A32A9">
          <w:rPr>
            <w:rStyle w:val="Hypertextovodkaz"/>
          </w:rPr>
          <w:t>www.lme.com</w:t>
        </w:r>
      </w:hyperlink>
    </w:p>
    <w:p w14:paraId="58E9A6E1" w14:textId="77777777" w:rsidR="004D420B" w:rsidRDefault="004D420B" w:rsidP="004D420B">
      <w:pPr>
        <w:spacing w:line="280" w:lineRule="atLeast"/>
        <w:ind w:left="426"/>
        <w:jc w:val="both"/>
      </w:pPr>
    </w:p>
    <w:p w14:paraId="794447A0" w14:textId="5710F97D" w:rsidR="009C47BC" w:rsidRDefault="009C47BC" w:rsidP="00E67BD1">
      <w:pPr>
        <w:numPr>
          <w:ilvl w:val="0"/>
          <w:numId w:val="5"/>
        </w:numPr>
        <w:spacing w:line="280" w:lineRule="atLeast"/>
        <w:ind w:left="426" w:hanging="426"/>
        <w:jc w:val="both"/>
      </w:pPr>
      <w:r>
        <w:t>Konečná cena zboží je určena vzorcem uvedeným v </w:t>
      </w:r>
      <w:r w:rsidRPr="006F2F23">
        <w:rPr>
          <w:u w:val="single"/>
        </w:rPr>
        <w:t>příloze</w:t>
      </w:r>
      <w:r w:rsidR="00812249" w:rsidRPr="006F2F23">
        <w:rPr>
          <w:u w:val="single"/>
        </w:rPr>
        <w:t xml:space="preserve"> </w:t>
      </w:r>
      <w:proofErr w:type="gramStart"/>
      <w:r w:rsidR="00812249" w:rsidRPr="006F2F23">
        <w:rPr>
          <w:u w:val="single"/>
        </w:rPr>
        <w:t>1a</w:t>
      </w:r>
      <w:proofErr w:type="gramEnd"/>
      <w:r w:rsidR="00812249">
        <w:t xml:space="preserve"> této smlouvy a je stanovena jako násobek jednotkové ceny (ceny za 1000</w:t>
      </w:r>
      <w:r w:rsidR="00FF54D4">
        <w:t xml:space="preserve"> </w:t>
      </w:r>
      <w:r w:rsidR="00812249">
        <w:t xml:space="preserve">m kabelu) a délky kabelu vydělený tisícem. </w:t>
      </w:r>
    </w:p>
    <w:p w14:paraId="52293BA9" w14:textId="77777777" w:rsidR="00785268" w:rsidRDefault="00785268" w:rsidP="00785268">
      <w:pPr>
        <w:pStyle w:val="Odstavecseseznamem"/>
      </w:pPr>
    </w:p>
    <w:p w14:paraId="2EF98AD0" w14:textId="3C9EF5D3" w:rsidR="009D1AB1" w:rsidRPr="00796317" w:rsidRDefault="00785268" w:rsidP="00D40D81">
      <w:pPr>
        <w:pStyle w:val="odstavec0"/>
        <w:numPr>
          <w:ilvl w:val="0"/>
          <w:numId w:val="5"/>
        </w:numPr>
        <w:ind w:left="426" w:hanging="426"/>
      </w:pPr>
      <w:bookmarkStart w:id="1" w:name="_Hlk65568848"/>
      <w:r w:rsidRPr="00796317">
        <w:t>V souladu s </w:t>
      </w:r>
      <w:r w:rsidRPr="00796317">
        <w:rPr>
          <w:u w:val="single"/>
        </w:rPr>
        <w:t>přílohou 7</w:t>
      </w:r>
      <w:r w:rsidRPr="00796317">
        <w:t xml:space="preserve"> této smlouvy může docházet k úpravě základní jednotkové ceny kabelu, a to podle výpočtového vzorce (algoritmu) a v časových intervalech uvedených tamtéž. </w:t>
      </w:r>
      <w:r w:rsidR="00BD3432" w:rsidRPr="00796317">
        <w:t>O úpravu</w:t>
      </w:r>
      <w:r w:rsidRPr="00796317">
        <w:t xml:space="preserve"> </w:t>
      </w:r>
      <w:r w:rsidR="00BD3432" w:rsidRPr="00796317">
        <w:t>ceny požádá strana</w:t>
      </w:r>
      <w:r w:rsidRPr="00796317">
        <w:t>, která má o tuto změnu zájem. Druhá smluvní strana je oprávněna přezkoumat požadavek na úpravu ceny, avšak v případě, že se tento požadavek ukáže jako oprávněný, je povinna ho akceptovat, a to do 1</w:t>
      </w:r>
      <w:r w:rsidR="00BD3432" w:rsidRPr="00796317">
        <w:t>5</w:t>
      </w:r>
      <w:r w:rsidRPr="00796317">
        <w:t xml:space="preserve"> pracovních dnů od obdržení požadavku na úpravu ceny.  Požadavek na úpravu základní jednotkové ceny lze pro následující období zaslat nejpozději do </w:t>
      </w:r>
      <w:r w:rsidR="00BD3432" w:rsidRPr="00796317">
        <w:t>15</w:t>
      </w:r>
      <w:r w:rsidRPr="00796317">
        <w:t xml:space="preserve">. kalendářního dne v měsíci. Nová jednotková cena </w:t>
      </w:r>
      <w:bookmarkEnd w:id="1"/>
      <w:r w:rsidR="00BD3432" w:rsidRPr="00796317">
        <w:t>bude platná a účinná k prvnímu dni měsíce následujícího po měsíci ve kterém byl požadavek akceptován</w:t>
      </w:r>
      <w:r w:rsidR="00796317" w:rsidRPr="00796317">
        <w:t>.</w:t>
      </w:r>
    </w:p>
    <w:p w14:paraId="127954CC" w14:textId="77777777" w:rsidR="004D420B" w:rsidRPr="00D71308" w:rsidRDefault="004D420B" w:rsidP="00E67BD1">
      <w:pPr>
        <w:numPr>
          <w:ilvl w:val="0"/>
          <w:numId w:val="5"/>
        </w:numPr>
        <w:spacing w:after="120" w:line="280" w:lineRule="atLeast"/>
        <w:ind w:left="426" w:hanging="426"/>
        <w:jc w:val="both"/>
      </w:pPr>
      <w:r w:rsidRPr="00D71308">
        <w:t>Rozhodným dnem pro fakturaci (použití výše jednotkové ceny v souladu s čl. III. odst. 1. této smlouvy) je pak den uskutečnění zdanitelného plnění.</w:t>
      </w:r>
    </w:p>
    <w:p w14:paraId="53B6D892" w14:textId="77777777" w:rsidR="004D420B" w:rsidRDefault="004D420B" w:rsidP="00E67BD1">
      <w:pPr>
        <w:numPr>
          <w:ilvl w:val="0"/>
          <w:numId w:val="5"/>
        </w:numPr>
        <w:spacing w:line="280" w:lineRule="atLeast"/>
        <w:ind w:left="426" w:hanging="426"/>
        <w:jc w:val="both"/>
      </w:pPr>
      <w:r w:rsidRPr="00D71308">
        <w:t>Ke konečné ceně je prodávající oprávněn připočíst pouze příslušnou DPH v souladu s použitelnými právními předpisy. Datem zdanitelného</w:t>
      </w:r>
      <w:r>
        <w:t xml:space="preserve"> plnění se rozumí den dodání, resp. den vyskladnění příslušného zboží v souladu s oznámením o vyskladnění. </w:t>
      </w:r>
    </w:p>
    <w:p w14:paraId="289F374D" w14:textId="77777777" w:rsidR="004D420B" w:rsidRPr="001750E8" w:rsidRDefault="004D420B" w:rsidP="004D420B">
      <w:pPr>
        <w:spacing w:line="280" w:lineRule="atLeast"/>
        <w:ind w:left="426"/>
        <w:jc w:val="both"/>
      </w:pPr>
    </w:p>
    <w:p w14:paraId="7F194BC7" w14:textId="33570D6C"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Pr>
          <w:rFonts w:cs="Arial"/>
          <w:szCs w:val="20"/>
        </w:rPr>
        <w:t>dodávky zboží</w:t>
      </w:r>
      <w:r w:rsidRPr="00DA2C52">
        <w:rPr>
          <w:rFonts w:cs="Arial"/>
          <w:szCs w:val="20"/>
        </w:rPr>
        <w:t xml:space="preserve"> </w:t>
      </w:r>
      <w:r>
        <w:rPr>
          <w:rFonts w:cs="Arial"/>
          <w:szCs w:val="20"/>
        </w:rPr>
        <w:t xml:space="preserve">a předá takovou fakturu kupujícímu do 15 dnů poté, co od kupujícího obdrží oznámení o vyskladnění příslušného zboží dle čl. </w:t>
      </w:r>
      <w:r w:rsidRPr="00877293">
        <w:rPr>
          <w:rFonts w:cs="Arial"/>
          <w:szCs w:val="20"/>
        </w:rPr>
        <w:t xml:space="preserve">IV. odst. </w:t>
      </w:r>
      <w:r w:rsidR="00FD3AAE">
        <w:rPr>
          <w:rFonts w:cs="Arial"/>
          <w:szCs w:val="20"/>
        </w:rPr>
        <w:t>20</w:t>
      </w:r>
      <w:r w:rsidRPr="00877293">
        <w:rPr>
          <w:rFonts w:cs="Arial"/>
          <w:szCs w:val="20"/>
        </w:rPr>
        <w:t>.</w:t>
      </w:r>
      <w:r>
        <w:rPr>
          <w:rFonts w:cs="Arial"/>
          <w:szCs w:val="20"/>
        </w:rPr>
        <w:t xml:space="preserve">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w:t>
      </w:r>
      <w:r w:rsidRPr="00DA2C52">
        <w:rPr>
          <w:rFonts w:cs="Arial"/>
          <w:szCs w:val="20"/>
        </w:rPr>
        <w:t xml:space="preserve">Splatnost </w:t>
      </w:r>
      <w:r>
        <w:rPr>
          <w:rFonts w:cs="Arial"/>
          <w:szCs w:val="20"/>
        </w:rPr>
        <w:t>ceny zboží dle příslušné faktury</w:t>
      </w:r>
      <w:r w:rsidRPr="00DA2C52">
        <w:rPr>
          <w:rFonts w:cs="Arial"/>
          <w:szCs w:val="20"/>
        </w:rPr>
        <w:t xml:space="preserve"> je dohodnuta na </w:t>
      </w:r>
      <w:r>
        <w:rPr>
          <w:rFonts w:cs="Arial"/>
          <w:szCs w:val="20"/>
        </w:rPr>
        <w:t>60</w:t>
      </w:r>
      <w:r w:rsidRPr="00DA2C52">
        <w:rPr>
          <w:rFonts w:cs="Arial"/>
          <w:szCs w:val="20"/>
        </w:rPr>
        <w:t xml:space="preserve"> kalendářních dnů</w:t>
      </w:r>
      <w:r>
        <w:rPr>
          <w:rFonts w:cs="Arial"/>
          <w:szCs w:val="20"/>
        </w:rPr>
        <w:t xml:space="preserve"> od předání příslušné faktury kupujícímu</w:t>
      </w:r>
      <w:r w:rsidRPr="00DA2C52">
        <w:rPr>
          <w:rFonts w:cs="Arial"/>
          <w:szCs w:val="20"/>
        </w:rPr>
        <w:t>.</w:t>
      </w:r>
      <w:r>
        <w:rPr>
          <w:rFonts w:cs="Arial"/>
          <w:szCs w:val="20"/>
        </w:rPr>
        <w:t xml:space="preserve"> </w:t>
      </w:r>
      <w:r w:rsidR="001045AD">
        <w:rPr>
          <w:rFonts w:cs="Arial"/>
          <w:szCs w:val="20"/>
        </w:rPr>
        <w:t>Připadne-li poslední den splatnosti na jiný kalendářní den než na středu, je posledním dnem splatnosti středa nejblíže následující.</w:t>
      </w:r>
    </w:p>
    <w:p w14:paraId="087D0416" w14:textId="77777777" w:rsidR="004D420B" w:rsidRPr="00DA2C52" w:rsidRDefault="004D420B" w:rsidP="004D420B">
      <w:pPr>
        <w:spacing w:line="280" w:lineRule="atLeast"/>
        <w:ind w:left="426"/>
        <w:jc w:val="both"/>
        <w:rPr>
          <w:rFonts w:cs="Arial"/>
          <w:szCs w:val="20"/>
        </w:rPr>
      </w:pPr>
    </w:p>
    <w:p w14:paraId="3F127DF5" w14:textId="77777777"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3770229" w14:textId="77777777" w:rsidR="004D420B" w:rsidRDefault="004D420B" w:rsidP="004D420B">
      <w:pPr>
        <w:pStyle w:val="Odstavecseseznamem"/>
        <w:rPr>
          <w:rFonts w:cs="Arial"/>
          <w:szCs w:val="20"/>
        </w:rPr>
      </w:pPr>
    </w:p>
    <w:p w14:paraId="479AB6C9" w14:textId="77777777" w:rsidR="004D420B" w:rsidRPr="00883C83" w:rsidRDefault="004D420B" w:rsidP="00E67BD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w:t>
      </w:r>
      <w:r w:rsidRPr="00264EAA">
        <w:rPr>
          <w:rFonts w:cs="Arial"/>
          <w:szCs w:val="20"/>
        </w:rPr>
        <w:lastRenderedPageBreak/>
        <w:t xml:space="preserve">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15631956" w14:textId="77777777" w:rsidR="004D420B" w:rsidRPr="0018495A" w:rsidRDefault="004D420B" w:rsidP="004D420B">
      <w:pPr>
        <w:spacing w:line="280" w:lineRule="atLeast"/>
        <w:ind w:left="426"/>
        <w:jc w:val="both"/>
        <w:rPr>
          <w:rFonts w:cs="Arial"/>
          <w:szCs w:val="20"/>
        </w:rPr>
      </w:pPr>
    </w:p>
    <w:p w14:paraId="15CFA354" w14:textId="77777777" w:rsidR="004D420B" w:rsidRPr="002F137B" w:rsidRDefault="004D420B" w:rsidP="00E67BD1">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B99200" w14:textId="77777777" w:rsidR="004D420B" w:rsidRDefault="004D420B" w:rsidP="004D420B">
      <w:pPr>
        <w:pStyle w:val="Odstavecseseznamem"/>
      </w:pPr>
    </w:p>
    <w:p w14:paraId="3F22E497" w14:textId="77777777" w:rsidR="004D420B" w:rsidRDefault="004D420B" w:rsidP="00E67BD1">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38A83F7C" w14:textId="77777777" w:rsidR="004D420B" w:rsidRDefault="004D420B" w:rsidP="004D420B">
      <w:pPr>
        <w:pStyle w:val="Odstavecseseznamem"/>
        <w:rPr>
          <w:rFonts w:cs="Arial"/>
          <w:szCs w:val="20"/>
        </w:rPr>
      </w:pPr>
    </w:p>
    <w:p w14:paraId="29984E97" w14:textId="31F9DFF5" w:rsidR="004D420B" w:rsidRDefault="004D420B" w:rsidP="00E67BD1">
      <w:pPr>
        <w:pStyle w:val="Odstavecseseznamem"/>
        <w:numPr>
          <w:ilvl w:val="0"/>
          <w:numId w:val="5"/>
        </w:numPr>
        <w:spacing w:line="280" w:lineRule="atLeast"/>
        <w:ind w:left="426" w:hanging="426"/>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6B0C090F" w14:textId="77777777" w:rsidR="00FA79F0" w:rsidRPr="00FA79F0" w:rsidRDefault="00FA79F0" w:rsidP="000662C4">
      <w:pPr>
        <w:pStyle w:val="Odstavecseseznamem"/>
        <w:rPr>
          <w:rFonts w:cs="Arial"/>
          <w:szCs w:val="20"/>
        </w:rPr>
      </w:pPr>
    </w:p>
    <w:p w14:paraId="5A1176EB" w14:textId="72EDC430" w:rsidR="00FA79F0" w:rsidRPr="00FA79F0" w:rsidRDefault="00FA79F0" w:rsidP="00E67BD1">
      <w:pPr>
        <w:pStyle w:val="Odstavecseseznamem"/>
        <w:numPr>
          <w:ilvl w:val="0"/>
          <w:numId w:val="5"/>
        </w:numPr>
        <w:spacing w:line="280" w:lineRule="atLeast"/>
        <w:ind w:left="426" w:hanging="426"/>
        <w:jc w:val="both"/>
        <w:rPr>
          <w:rFonts w:cs="Arial"/>
          <w:szCs w:val="20"/>
        </w:rPr>
      </w:pPr>
      <w:r>
        <w:rPr>
          <w:rFonts w:cs="Arial"/>
          <w:szCs w:val="20"/>
        </w:rPr>
        <w:t xml:space="preserve">Prodávající je povinen </w:t>
      </w:r>
      <w:r w:rsidRPr="00165E0C">
        <w:t xml:space="preserve">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35D93BC" w14:textId="77777777" w:rsidR="00FA79F0" w:rsidRPr="00FA79F0" w:rsidRDefault="00FA79F0" w:rsidP="000662C4">
      <w:pPr>
        <w:pStyle w:val="Odstavecseseznamem"/>
        <w:rPr>
          <w:rFonts w:cs="Arial"/>
          <w:szCs w:val="20"/>
        </w:rPr>
      </w:pPr>
    </w:p>
    <w:p w14:paraId="5FFB99B7" w14:textId="77777777" w:rsidR="00327D7B" w:rsidRPr="00DA2C52" w:rsidRDefault="00327D7B" w:rsidP="00060B31">
      <w:pPr>
        <w:spacing w:line="280" w:lineRule="atLeast"/>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5FFB99BB" w14:textId="7F68265F" w:rsidR="0045415D"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2"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w:t>
      </w:r>
      <w:r w:rsidR="00F819D4">
        <w:rPr>
          <w:rFonts w:ascii="Arial" w:hAnsi="Arial" w:cs="Arial"/>
          <w:sz w:val="20"/>
          <w:szCs w:val="20"/>
          <w:lang w:eastAsia="en-US"/>
        </w:rPr>
        <w:t> </w:t>
      </w:r>
      <w:r w:rsidR="00997B3C">
        <w:rPr>
          <w:rFonts w:ascii="Arial" w:hAnsi="Arial" w:cs="Arial"/>
          <w:sz w:val="20"/>
          <w:szCs w:val="20"/>
          <w:lang w:eastAsia="en-US"/>
        </w:rPr>
        <w:t>plnění</w:t>
      </w:r>
      <w:r>
        <w:rPr>
          <w:rFonts w:ascii="Arial" w:hAnsi="Arial" w:cs="Arial"/>
          <w:sz w:val="20"/>
          <w:szCs w:val="20"/>
          <w:lang w:eastAsia="en-US"/>
        </w:rPr>
        <w:t xml:space="preserve">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bookmarkEnd w:id="2"/>
      <w:r w:rsidR="00A15F97">
        <w:rPr>
          <w:rFonts w:ascii="Arial" w:hAnsi="Arial" w:cs="Arial"/>
          <w:sz w:val="20"/>
          <w:szCs w:val="20"/>
          <w:lang w:eastAsia="en-US"/>
        </w:rPr>
        <w:t>.</w:t>
      </w:r>
    </w:p>
    <w:p w14:paraId="5FFB99BC" w14:textId="77777777" w:rsidR="0045415D" w:rsidRDefault="0045415D" w:rsidP="002F137B">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3EDF69F6" w14:textId="77777777" w:rsidR="003B10F6" w:rsidRPr="001750E8" w:rsidRDefault="003B10F6" w:rsidP="00E67BD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507A80E2" w14:textId="77777777" w:rsidR="006830CC" w:rsidRDefault="006830CC" w:rsidP="006830CC">
      <w:pPr>
        <w:pStyle w:val="rltextlnkuslovan"/>
        <w:spacing w:before="0" w:beforeAutospacing="0" w:after="0" w:afterAutospacing="0" w:line="280" w:lineRule="atLeast"/>
        <w:ind w:left="426"/>
        <w:jc w:val="both"/>
        <w:rPr>
          <w:rFonts w:ascii="Arial" w:hAnsi="Arial" w:cs="Arial"/>
          <w:sz w:val="20"/>
          <w:szCs w:val="20"/>
          <w:lang w:eastAsia="en-US"/>
        </w:rPr>
      </w:pPr>
    </w:p>
    <w:p w14:paraId="4DE98E46" w14:textId="72008802" w:rsidR="00BC5E4C"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00997B3C" w:rsidRPr="00094D24">
        <w:rPr>
          <w:rFonts w:ascii="Arial" w:hAnsi="Arial" w:cs="Arial"/>
          <w:sz w:val="20"/>
          <w:szCs w:val="20"/>
          <w:lang w:eastAsia="en-US"/>
        </w:rPr>
        <w:t>e</w:t>
      </w:r>
      <w:r w:rsidRPr="00094D24">
        <w:rPr>
          <w:rFonts w:ascii="Arial" w:hAnsi="Arial" w:cs="Arial"/>
          <w:sz w:val="20"/>
          <w:szCs w:val="20"/>
          <w:lang w:eastAsia="en-US"/>
        </w:rPr>
        <w:t> </w:t>
      </w:r>
      <w:bookmarkStart w:id="3" w:name="_Ref264907869"/>
      <w:r w:rsidR="00BB624F" w:rsidRPr="00332E6B">
        <w:rPr>
          <w:rFonts w:ascii="Arial" w:hAnsi="Arial" w:cs="Arial"/>
          <w:sz w:val="20"/>
          <w:szCs w:val="20"/>
          <w:lang w:eastAsia="en-US"/>
        </w:rPr>
        <w:t>výzvě k plnění uvede kupující druh a množství zboží, jehož dodávku v </w:t>
      </w:r>
      <w:r w:rsidR="00BB624F" w:rsidRPr="00F706F8">
        <w:rPr>
          <w:rFonts w:ascii="Arial" w:hAnsi="Arial" w:cs="Arial"/>
          <w:sz w:val="20"/>
          <w:szCs w:val="20"/>
          <w:lang w:eastAsia="en-US"/>
        </w:rPr>
        <w:t>konkrétním případě požaduje, a to v členění v souladu s</w:t>
      </w:r>
      <w:r w:rsidR="00BB624F">
        <w:rPr>
          <w:rFonts w:ascii="Arial" w:hAnsi="Arial" w:cs="Arial"/>
          <w:sz w:val="20"/>
          <w:szCs w:val="20"/>
          <w:lang w:eastAsia="en-US"/>
        </w:rPr>
        <w:t> </w:t>
      </w:r>
      <w:r w:rsidR="00BB624F" w:rsidRPr="00F706F8">
        <w:rPr>
          <w:rFonts w:ascii="Arial" w:hAnsi="Arial" w:cs="Arial"/>
          <w:sz w:val="20"/>
          <w:szCs w:val="20"/>
          <w:u w:val="single"/>
          <w:lang w:eastAsia="en-US"/>
        </w:rPr>
        <w:t>příloh</w:t>
      </w:r>
      <w:r w:rsidR="00BB624F">
        <w:rPr>
          <w:rFonts w:ascii="Arial" w:hAnsi="Arial" w:cs="Arial"/>
          <w:sz w:val="20"/>
          <w:szCs w:val="20"/>
          <w:u w:val="single"/>
          <w:lang w:eastAsia="en-US"/>
        </w:rPr>
        <w:t xml:space="preserve">ami </w:t>
      </w:r>
      <w:proofErr w:type="gramStart"/>
      <w:r w:rsidR="00BB624F" w:rsidRPr="00F706F8">
        <w:rPr>
          <w:rFonts w:ascii="Arial" w:hAnsi="Arial" w:cs="Arial"/>
          <w:sz w:val="20"/>
          <w:szCs w:val="20"/>
          <w:u w:val="single"/>
          <w:lang w:eastAsia="en-US"/>
        </w:rPr>
        <w:t>1a</w:t>
      </w:r>
      <w:proofErr w:type="gramEnd"/>
      <w:r w:rsidR="00BB624F">
        <w:rPr>
          <w:rFonts w:ascii="Arial" w:hAnsi="Arial" w:cs="Arial"/>
          <w:sz w:val="20"/>
          <w:szCs w:val="20"/>
          <w:u w:val="single"/>
          <w:lang w:eastAsia="en-US"/>
        </w:rPr>
        <w:t xml:space="preserve"> a 1b</w:t>
      </w:r>
      <w:r w:rsidR="00BB624F" w:rsidRPr="00F706F8">
        <w:rPr>
          <w:rFonts w:ascii="Arial" w:hAnsi="Arial" w:cs="Arial"/>
          <w:sz w:val="20"/>
          <w:szCs w:val="20"/>
          <w:lang w:eastAsia="en-US"/>
        </w:rPr>
        <w:t xml:space="preserve"> této smlouvy, jakož i místo plnění</w:t>
      </w:r>
      <w:r w:rsidR="00BB624F">
        <w:rPr>
          <w:rFonts w:ascii="Arial" w:hAnsi="Arial" w:cs="Arial"/>
          <w:sz w:val="20"/>
          <w:szCs w:val="20"/>
          <w:lang w:eastAsia="en-US"/>
        </w:rPr>
        <w:t>.</w:t>
      </w:r>
    </w:p>
    <w:p w14:paraId="486AD1AA" w14:textId="77777777" w:rsidR="00F22A1D" w:rsidRDefault="00F22A1D" w:rsidP="00F22A1D">
      <w:pPr>
        <w:pStyle w:val="Odstavecseseznamem"/>
        <w:rPr>
          <w:rFonts w:cs="Arial"/>
          <w:szCs w:val="20"/>
        </w:rPr>
      </w:pPr>
    </w:p>
    <w:p w14:paraId="44FA3DC0" w14:textId="6D7703D8"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Kupující bude odesílat výzvy k plnění tak, aby byl v rámci každého kalendářního roku zachován poměr plnění realizovaných na základě této smlouvy </w:t>
      </w:r>
      <w:proofErr w:type="gramStart"/>
      <w:r w:rsidRPr="00796317">
        <w:rPr>
          <w:rFonts w:cs="Arial"/>
          <w:szCs w:val="20"/>
        </w:rPr>
        <w:t>70 :</w:t>
      </w:r>
      <w:proofErr w:type="gramEnd"/>
      <w:r w:rsidRPr="00796317">
        <w:rPr>
          <w:rFonts w:cs="Arial"/>
          <w:szCs w:val="20"/>
        </w:rPr>
        <w:t xml:space="preserve"> 30 mezi jednotlivými prodávajícími, a to v rámci každého typu </w:t>
      </w:r>
      <w:r w:rsidR="00AC3263" w:rsidRPr="00796317">
        <w:rPr>
          <w:rFonts w:cs="Arial"/>
          <w:szCs w:val="20"/>
        </w:rPr>
        <w:t>kabelu</w:t>
      </w:r>
      <w:r w:rsidRPr="00796317">
        <w:rPr>
          <w:rFonts w:cs="Arial"/>
          <w:szCs w:val="20"/>
        </w:rPr>
        <w:t xml:space="preserve"> dle </w:t>
      </w:r>
      <w:r w:rsidRPr="00796317">
        <w:rPr>
          <w:rFonts w:cs="Arial"/>
          <w:szCs w:val="20"/>
          <w:u w:val="single"/>
        </w:rPr>
        <w:t>přílohy 1</w:t>
      </w:r>
      <w:r w:rsidR="00AC3263" w:rsidRPr="00796317">
        <w:rPr>
          <w:rFonts w:cs="Arial"/>
          <w:szCs w:val="20"/>
          <w:u w:val="single"/>
        </w:rPr>
        <w:t>a</w:t>
      </w:r>
      <w:r w:rsidRPr="00796317">
        <w:rPr>
          <w:rFonts w:cs="Arial"/>
          <w:szCs w:val="20"/>
        </w:rPr>
        <w:t xml:space="preserve"> této smlouvy. Výzvy k plnění budou tedy zasílány průběžně tak, aby prodávající č. 1 dodal 70 % celkového objemu každého z typů </w:t>
      </w:r>
      <w:r w:rsidR="00AC3263" w:rsidRPr="00796317">
        <w:rPr>
          <w:rFonts w:cs="Arial"/>
          <w:szCs w:val="20"/>
        </w:rPr>
        <w:t>kabelů</w:t>
      </w:r>
      <w:r w:rsidRPr="00796317">
        <w:rPr>
          <w:rFonts w:cs="Arial"/>
          <w:szCs w:val="20"/>
        </w:rPr>
        <w:t xml:space="preserve">, který bude na základě této smlouvy poptán během jednoho kalendářního roku a aby prodávající č. 2 dodal 30 % celkového objemu každého z typů </w:t>
      </w:r>
      <w:r w:rsidR="00AC3263" w:rsidRPr="00796317">
        <w:rPr>
          <w:rFonts w:cs="Arial"/>
          <w:szCs w:val="20"/>
        </w:rPr>
        <w:t>kabelů</w:t>
      </w:r>
      <w:r w:rsidRPr="00796317">
        <w:rPr>
          <w:rFonts w:cs="Arial"/>
          <w:szCs w:val="20"/>
        </w:rPr>
        <w:t xml:space="preserve">, který bude na základě této smlouvy poptán během </w:t>
      </w:r>
      <w:r w:rsidRPr="00796317">
        <w:rPr>
          <w:rFonts w:cs="Arial"/>
          <w:szCs w:val="20"/>
        </w:rPr>
        <w:lastRenderedPageBreak/>
        <w:t xml:space="preserve">jednoho kalendářního roku. </w:t>
      </w:r>
      <w:r w:rsidR="00AC3263" w:rsidRPr="00796317">
        <w:rPr>
          <w:rFonts w:cs="Arial"/>
          <w:szCs w:val="20"/>
        </w:rPr>
        <w:t>Množství kabelů</w:t>
      </w:r>
      <w:r w:rsidRPr="00796317">
        <w:rPr>
          <w:rFonts w:cs="Arial"/>
          <w:szCs w:val="20"/>
        </w:rPr>
        <w:t xml:space="preserve"> odpovídající 70 % a 30 % ročního poptaného objemu daného typu </w:t>
      </w:r>
      <w:r w:rsidR="00AC3263" w:rsidRPr="00796317">
        <w:rPr>
          <w:rFonts w:cs="Arial"/>
          <w:szCs w:val="20"/>
        </w:rPr>
        <w:t>kabelu</w:t>
      </w:r>
      <w:r w:rsidRPr="00796317">
        <w:rPr>
          <w:rFonts w:cs="Arial"/>
          <w:szCs w:val="20"/>
        </w:rPr>
        <w:t xml:space="preserve"> bude zaokrouhlen vždy na celé číslo směrem dolů. Kupující si vyhrazuje odchýlit se od přislíbeného zadávaného procentního objemu jednotlivým prodávajícím maximálně o 5 % směrem nahoru i dolů. </w:t>
      </w:r>
      <w:r w:rsidRPr="00796317">
        <w:rPr>
          <w:rFonts w:cs="Arial"/>
          <w:szCs w:val="20"/>
          <w:u w:val="single"/>
        </w:rPr>
        <w:t xml:space="preserve">Příloha </w:t>
      </w:r>
      <w:proofErr w:type="gramStart"/>
      <w:r w:rsidRPr="00796317">
        <w:rPr>
          <w:rFonts w:cs="Arial"/>
          <w:szCs w:val="20"/>
          <w:u w:val="single"/>
        </w:rPr>
        <w:t>1</w:t>
      </w:r>
      <w:r w:rsidR="00AC3263" w:rsidRPr="00796317">
        <w:rPr>
          <w:rFonts w:cs="Arial"/>
          <w:szCs w:val="20"/>
          <w:u w:val="single"/>
        </w:rPr>
        <w:t>a</w:t>
      </w:r>
      <w:proofErr w:type="gramEnd"/>
      <w:r w:rsidRPr="00796317">
        <w:rPr>
          <w:rFonts w:cs="Arial"/>
          <w:szCs w:val="20"/>
        </w:rPr>
        <w:t xml:space="preserve"> této smlouvy je odlišná pro každého prodávajícího a obsahuje plnění, který prodávající předpokládá zadat danému prodávajícímu po dobu trvání této smlouvy.</w:t>
      </w:r>
    </w:p>
    <w:p w14:paraId="4F1FC42B" w14:textId="77777777"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Kupující odešle jednotlivou výzvu k plnění tomu z prodávajících, kterého určí, vždy ale tak, aby byl během jednoho kalendářního roku zachován poměr plnění uvedený výše. Vyzvaný prodávající je povinen nejpozději do 2 pracovních dnů od doručení výzvy k plnění písemně potvrdit její akceptaci kupujícímu, a to na e-mailovou adresu odesílatele výzvy k plnění, nebude-li stanoveno jinak. </w:t>
      </w:r>
    </w:p>
    <w:p w14:paraId="10B58229" w14:textId="77777777"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Prodávající není oprávněn výzvu k plnění odmítnout,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p w14:paraId="1E4F1EE3" w14:textId="23C660F9"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Nedoručí-li prodávající ve lhůtě dle čl. III. odst. 5 kupujícímu potvrzení o akceptaci výzvy k plnění nebo odmítne-li prodávající výzvu k plnění akceptovat, zašle kupující výzvu k plnění druhému prodávajícímu.</w:t>
      </w:r>
      <w:r w:rsidR="0095158F" w:rsidRPr="00796317">
        <w:rPr>
          <w:rFonts w:cs="Arial"/>
          <w:szCs w:val="20"/>
        </w:rPr>
        <w:t xml:space="preserve"> Zároveň nedoručí-li prodávající ve lhůtě dle čl. III. odst. 5 kupujícímu potvrzení</w:t>
      </w:r>
      <w:r w:rsidR="00796317" w:rsidRPr="00796317">
        <w:rPr>
          <w:rFonts w:cs="Arial"/>
          <w:szCs w:val="20"/>
        </w:rPr>
        <w:br/>
      </w:r>
      <w:r w:rsidR="0095158F" w:rsidRPr="00796317">
        <w:rPr>
          <w:rFonts w:cs="Arial"/>
          <w:szCs w:val="20"/>
        </w:rPr>
        <w:t xml:space="preserve">o akceptaci výzvy k plnění nebo odmítne-li prodávající výzvu k plnění akceptovat z jiného důvodu, než umožňuje článek IV. odst. 6 Smlouvy, či bez uvedení důvodu, </w:t>
      </w:r>
      <w:r w:rsidR="0016430F" w:rsidRPr="00796317">
        <w:rPr>
          <w:rFonts w:cs="Arial"/>
          <w:szCs w:val="20"/>
        </w:rPr>
        <w:t xml:space="preserve">má kupující nárok na uhrazení smluvní pokuty prodávajícím ve výši </w:t>
      </w:r>
      <w:r w:rsidR="00796317" w:rsidRPr="00796317">
        <w:rPr>
          <w:rFonts w:cs="Arial"/>
          <w:szCs w:val="20"/>
        </w:rPr>
        <w:t>10 % z hodnoty nepotvrzené odvolávky.</w:t>
      </w:r>
    </w:p>
    <w:p w14:paraId="196EAC17" w14:textId="03E015FB" w:rsidR="00F22A1D" w:rsidRPr="00796317" w:rsidRDefault="00F22A1D" w:rsidP="00AC3263">
      <w:pPr>
        <w:pStyle w:val="Odstavecseseznamem"/>
        <w:numPr>
          <w:ilvl w:val="0"/>
          <w:numId w:val="9"/>
        </w:numPr>
        <w:spacing w:line="280" w:lineRule="atLeast"/>
        <w:ind w:left="426" w:hanging="426"/>
        <w:jc w:val="both"/>
        <w:rPr>
          <w:rFonts w:cs="Arial"/>
          <w:szCs w:val="20"/>
        </w:rPr>
      </w:pPr>
      <w:r w:rsidRPr="00796317">
        <w:rPr>
          <w:rFonts w:cs="Arial"/>
          <w:szCs w:val="20"/>
        </w:rPr>
        <w:t>Prodávající souhlasí s tím, že práva a povinnosti podle této smlouvy bude vykonávat za předpokladu, že obdrží od kupujícího výzvu k plnění pro každou jednotlivou dodávku zboží dle tohoto článku smlouvy, a to podle jednotlivých požadavků kupujícího uvedených ve výzvách k plnění a této smlouvě.</w:t>
      </w:r>
    </w:p>
    <w:p w14:paraId="77A0AB7E" w14:textId="473C2686" w:rsidR="00BC5E4C" w:rsidRDefault="00BB624F" w:rsidP="00BC5E4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3ED572DB" w14:textId="18E72607" w:rsidR="009355C1" w:rsidRDefault="00D103C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Výzvu k plnění musí kupující prodávajícímu doručit v souladu s touto smlouvou nejpozději 10 pracovních dnů před termínem dodání (nejzazší dobou plnění) dle této smlouvy.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w:t>
      </w:r>
      <w:r w:rsidR="00796317">
        <w:rPr>
          <w:rFonts w:ascii="Arial" w:hAnsi="Arial" w:cs="Arial"/>
          <w:sz w:val="20"/>
          <w:szCs w:val="20"/>
          <w:lang w:eastAsia="en-US"/>
        </w:rPr>
        <w:br/>
      </w:r>
      <w:r w:rsidR="00A15F97" w:rsidRPr="00BC5E4C">
        <w:rPr>
          <w:rFonts w:ascii="Arial" w:hAnsi="Arial" w:cs="Arial"/>
          <w:sz w:val="20"/>
          <w:szCs w:val="20"/>
          <w:lang w:eastAsia="en-US"/>
        </w:rPr>
        <w:t>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3"/>
    </w:p>
    <w:p w14:paraId="62DAB58F"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7340CC5" w14:textId="7777777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3B10F6">
        <w:rPr>
          <w:rFonts w:ascii="Arial" w:hAnsi="Arial" w:cs="Arial"/>
          <w:sz w:val="20"/>
          <w:szCs w:val="20"/>
          <w:u w:val="single"/>
          <w:lang w:eastAsia="en-US"/>
        </w:rPr>
        <w:t xml:space="preserve">přílohy </w:t>
      </w:r>
      <w:proofErr w:type="gramStart"/>
      <w:r w:rsidRPr="003B10F6">
        <w:rPr>
          <w:rFonts w:ascii="Arial" w:hAnsi="Arial" w:cs="Arial"/>
          <w:sz w:val="20"/>
          <w:szCs w:val="20"/>
          <w:u w:val="single"/>
          <w:lang w:eastAsia="en-US"/>
        </w:rPr>
        <w:t>1b</w:t>
      </w:r>
      <w:proofErr w:type="gramEnd"/>
      <w:r w:rsidRPr="00101F4E">
        <w:rPr>
          <w:rFonts w:ascii="Arial" w:hAnsi="Arial" w:cs="Arial"/>
          <w:sz w:val="20"/>
          <w:szCs w:val="20"/>
          <w:lang w:eastAsia="en-US"/>
        </w:rPr>
        <w:t>.</w:t>
      </w:r>
    </w:p>
    <w:p w14:paraId="3B00D9CA"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2DA5F10E" w14:textId="77777777" w:rsidR="009355C1" w:rsidRDefault="003B3158"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lastRenderedPageBreak/>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94BD73B" w14:textId="40445B94" w:rsidR="00E0559C" w:rsidRDefault="00E0559C"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t>Specifické požadavky kupujícího ohledně dopravy zboží jsou uvedeny v </w:t>
      </w:r>
      <w:r w:rsidRPr="00047FD3">
        <w:rPr>
          <w:rFonts w:ascii="Arial" w:hAnsi="Arial" w:cs="Arial"/>
          <w:sz w:val="20"/>
          <w:szCs w:val="20"/>
          <w:u w:val="single"/>
        </w:rPr>
        <w:t xml:space="preserve">příloze </w:t>
      </w:r>
      <w:r w:rsidR="00AC3263">
        <w:rPr>
          <w:rFonts w:ascii="Arial" w:hAnsi="Arial" w:cs="Arial"/>
          <w:sz w:val="20"/>
          <w:szCs w:val="20"/>
          <w:u w:val="single"/>
        </w:rPr>
        <w:t>6</w:t>
      </w:r>
      <w:r>
        <w:rPr>
          <w:rFonts w:ascii="Arial" w:hAnsi="Arial" w:cs="Arial"/>
          <w:sz w:val="20"/>
          <w:szCs w:val="20"/>
        </w:rPr>
        <w:t xml:space="preserve"> této smlouvy</w:t>
      </w:r>
      <w:r w:rsidRPr="00047FD3">
        <w:rPr>
          <w:rFonts w:ascii="Arial" w:hAnsi="Arial" w:cs="Arial"/>
          <w:sz w:val="20"/>
          <w:szCs w:val="20"/>
        </w:rPr>
        <w:t>.</w:t>
      </w:r>
      <w:r w:rsidR="006B3C1A">
        <w:rPr>
          <w:rFonts w:ascii="Arial" w:hAnsi="Arial" w:cs="Arial"/>
          <w:sz w:val="20"/>
          <w:szCs w:val="20"/>
        </w:rPr>
        <w:t xml:space="preserve"> Nezajistí-li prodávající dodržení zde uvedených podmínek na dopravu zboží, není kupující povinen zboží převzít.</w:t>
      </w:r>
    </w:p>
    <w:p w14:paraId="43BCDB66"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4C5E97D" w14:textId="77777777" w:rsidR="009355C1" w:rsidRPr="00101F4E" w:rsidRDefault="0005177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79B28DD" w:rsidR="00E13D17" w:rsidRPr="00101F4E"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388ABD0A"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197A0FA4"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 včetně množství (</w:t>
      </w:r>
      <w:r w:rsidRPr="00955F3D">
        <w:rPr>
          <w:rFonts w:cs="Arial"/>
          <w:szCs w:val="20"/>
        </w:rPr>
        <w:t>metráž na vnějším a vnitřním konci kabelu na každém kabelovém bubnu</w:t>
      </w:r>
      <w:r w:rsidRPr="00101F4E">
        <w:rPr>
          <w:rFonts w:cs="Arial"/>
          <w:szCs w:val="20"/>
        </w:rPr>
        <w:t>) číselný kód v souladu s </w:t>
      </w:r>
      <w:r w:rsidRPr="00101F4E">
        <w:rPr>
          <w:rFonts w:cs="Arial"/>
          <w:szCs w:val="20"/>
          <w:u w:val="single"/>
        </w:rPr>
        <w:t xml:space="preserve">přílohou </w:t>
      </w:r>
      <w:proofErr w:type="gramStart"/>
      <w:r w:rsidRPr="00101F4E">
        <w:rPr>
          <w:rFonts w:cs="Arial"/>
          <w:szCs w:val="20"/>
          <w:u w:val="single"/>
        </w:rPr>
        <w:t>1</w:t>
      </w:r>
      <w:r w:rsidR="00AC3263">
        <w:rPr>
          <w:rFonts w:cs="Arial"/>
          <w:szCs w:val="20"/>
          <w:u w:val="single"/>
        </w:rPr>
        <w:t>a</w:t>
      </w:r>
      <w:proofErr w:type="gramEnd"/>
      <w:r w:rsidRPr="00101F4E">
        <w:rPr>
          <w:rFonts w:cs="Arial"/>
          <w:szCs w:val="20"/>
        </w:rPr>
        <w:t xml:space="preserve"> této smlouvy;</w:t>
      </w:r>
    </w:p>
    <w:p w14:paraId="572C238B" w14:textId="4E7143BE"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w:t>
      </w:r>
      <w:r w:rsidRPr="00955F3D">
        <w:rPr>
          <w:rFonts w:cs="Arial"/>
          <w:szCs w:val="20"/>
        </w:rPr>
        <w:t>číslo kabelového bubnu</w:t>
      </w:r>
      <w:r w:rsidRPr="00101F4E">
        <w:rPr>
          <w:rFonts w:cs="Arial"/>
          <w:szCs w:val="20"/>
        </w:rPr>
        <w:t>), zda jsou tyto obaly vratné, nebo nevratné, a to v souladu s </w:t>
      </w:r>
      <w:r w:rsidRPr="00101F4E">
        <w:rPr>
          <w:rFonts w:cs="Arial"/>
          <w:szCs w:val="20"/>
          <w:u w:val="single"/>
        </w:rPr>
        <w:t xml:space="preserve">přílohou </w:t>
      </w:r>
      <w:r w:rsidR="00AC3263">
        <w:rPr>
          <w:rFonts w:cs="Arial"/>
          <w:szCs w:val="20"/>
          <w:u w:val="single"/>
        </w:rPr>
        <w:t>5</w:t>
      </w:r>
      <w:r w:rsidRPr="00101F4E">
        <w:rPr>
          <w:rFonts w:cs="Arial"/>
          <w:szCs w:val="20"/>
        </w:rPr>
        <w:t xml:space="preserve"> této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097017F9"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r w:rsidR="00796317">
        <w:rPr>
          <w:rFonts w:ascii="Arial" w:hAnsi="Arial" w:cs="Arial"/>
          <w:sz w:val="20"/>
          <w:szCs w:val="20"/>
          <w:lang w:eastAsia="en-US"/>
        </w:rPr>
        <w:br/>
      </w:r>
      <w:r w:rsidRPr="00101F4E">
        <w:rPr>
          <w:rFonts w:ascii="Arial" w:hAnsi="Arial" w:cs="Arial"/>
          <w:sz w:val="20"/>
          <w:szCs w:val="20"/>
          <w:lang w:eastAsia="en-US"/>
        </w:rPr>
        <w:t xml:space="preserve">a v případě, že je při vykládce </w:t>
      </w:r>
      <w:r w:rsidR="006F2F23"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77777777" w:rsidR="009355C1" w:rsidRPr="00652257"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75539F3" w14:textId="67E0803C" w:rsidR="00101F4E" w:rsidRPr="00652257" w:rsidRDefault="00EC326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E82C1F">
        <w:rPr>
          <w:rFonts w:ascii="Arial" w:hAnsi="Arial" w:cs="Arial"/>
          <w:sz w:val="20"/>
          <w:szCs w:val="20"/>
          <w:u w:val="single"/>
        </w:rPr>
        <w:t>6</w:t>
      </w:r>
      <w:r w:rsidR="00047FD3" w:rsidRPr="00652257">
        <w:rPr>
          <w:rFonts w:ascii="Arial" w:hAnsi="Arial" w:cs="Arial"/>
          <w:sz w:val="20"/>
          <w:szCs w:val="20"/>
        </w:rPr>
        <w:t xml:space="preserve"> této smlouvy.</w:t>
      </w:r>
    </w:p>
    <w:p w14:paraId="51751567"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55DCD508" w14:textId="3C6041C6" w:rsid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lastRenderedPageBreak/>
        <w:t>Zboží dodané do konsignačního skladu zůstává i nadále vlastnictvím prodávajícího a vlastnické právo k dodanému zboží přechází na kupujícího okamžikem vyskladnění dodaného zboží,</w:t>
      </w:r>
      <w:r w:rsidR="00796317">
        <w:rPr>
          <w:rFonts w:ascii="Arial" w:hAnsi="Arial" w:cs="Arial"/>
          <w:sz w:val="20"/>
          <w:szCs w:val="20"/>
          <w:lang w:eastAsia="en-US"/>
        </w:rPr>
        <w:br/>
      </w:r>
      <w:r w:rsidRPr="00101F4E">
        <w:rPr>
          <w:rFonts w:ascii="Arial" w:hAnsi="Arial" w:cs="Arial"/>
          <w:sz w:val="20"/>
          <w:szCs w:val="20"/>
          <w:lang w:eastAsia="en-US"/>
        </w:rPr>
        <w:t>tj. odebráním zboží z konsignačního skladu za účelem jeho použití kupující</w:t>
      </w:r>
      <w:r w:rsidR="00494F01">
        <w:rPr>
          <w:rFonts w:ascii="Arial" w:hAnsi="Arial" w:cs="Arial"/>
          <w:sz w:val="20"/>
          <w:szCs w:val="20"/>
          <w:lang w:eastAsia="en-US"/>
        </w:rPr>
        <w:t>m</w:t>
      </w:r>
      <w:r w:rsidRPr="00101F4E">
        <w:rPr>
          <w:rFonts w:ascii="Arial" w:hAnsi="Arial" w:cs="Arial"/>
          <w:sz w:val="20"/>
          <w:szCs w:val="20"/>
          <w:lang w:eastAsia="en-US"/>
        </w:rPr>
        <w:t xml:space="preserve">. </w:t>
      </w:r>
    </w:p>
    <w:p w14:paraId="0D70B87A"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5E70772B" w14:textId="3C7B18D0" w:rsidR="00E37564" w:rsidRPr="00E37564"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Prodávající nese nebezpečí škody na zboží až do okamžiku převzetí zboží na konsignační sklad</w:t>
      </w:r>
      <w:r w:rsidR="00796317">
        <w:rPr>
          <w:rFonts w:ascii="Arial" w:hAnsi="Arial" w:cs="Arial"/>
          <w:sz w:val="20"/>
          <w:szCs w:val="20"/>
          <w:lang w:eastAsia="en-US"/>
        </w:rPr>
        <w:br/>
      </w:r>
      <w:r w:rsidRPr="00E37564">
        <w:rPr>
          <w:rFonts w:ascii="Arial" w:hAnsi="Arial" w:cs="Arial"/>
          <w:sz w:val="20"/>
          <w:szCs w:val="20"/>
          <w:lang w:eastAsia="en-US"/>
        </w:rPr>
        <w:t xml:space="preserve">a podepsání dodacího listu kupujícím. </w:t>
      </w:r>
      <w:r w:rsidR="00E37564" w:rsidRPr="00E37564">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E9FB5D" w14:textId="77777777" w:rsidR="00E37564" w:rsidRPr="00E37564" w:rsidRDefault="00E37564" w:rsidP="00E37564">
      <w:pPr>
        <w:pStyle w:val="rltextlnkuslovan"/>
        <w:spacing w:before="0" w:beforeAutospacing="0" w:after="0" w:afterAutospacing="0" w:line="280" w:lineRule="atLeast"/>
        <w:ind w:left="426"/>
        <w:jc w:val="both"/>
        <w:rPr>
          <w:rFonts w:ascii="Arial" w:hAnsi="Arial" w:cs="Arial"/>
          <w:sz w:val="20"/>
          <w:szCs w:val="20"/>
          <w:lang w:eastAsia="en-US"/>
        </w:rPr>
      </w:pPr>
    </w:p>
    <w:p w14:paraId="641161DA" w14:textId="2051E5CF" w:rsidR="00E37564" w:rsidRPr="00E37564" w:rsidRDefault="00E37564"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Kupující je povinen dvakrát měsíčně, a to vždy nejpozději k 15. a poslednímu dni příslušného měsíce zaslat prodávajícímu písemný záznam o zboží, které kupující v příslušném období z příslušných konsignačních skladů použil (dále jen „oznámení o vyskladnění), přičemž oznámení o vyskladnění musí obsahovat data vyskladnění, typ a množství, jakož i aktuální ceny vyskladněného zboží a označení příslušných konsignačních skladů, ze kterých bylo v daném období zboží kupujícím vyskladněno. </w:t>
      </w:r>
    </w:p>
    <w:p w14:paraId="5144DD9B"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23B75F10" w14:textId="4766F36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Po skončení platnosti této smlouvy se kupující zavazuje odkoupit od prodávajícího zásoby z konsignačních skladů do svého majetku, nebude-li to vylučovat povaha okolností, které</w:t>
      </w:r>
      <w:r w:rsidR="00796317">
        <w:rPr>
          <w:rFonts w:ascii="Arial" w:hAnsi="Arial" w:cs="Arial"/>
          <w:sz w:val="20"/>
          <w:szCs w:val="20"/>
          <w:lang w:eastAsia="en-US"/>
        </w:rPr>
        <w:br/>
      </w:r>
      <w:r w:rsidRPr="00101F4E">
        <w:rPr>
          <w:rFonts w:ascii="Arial" w:hAnsi="Arial" w:cs="Arial"/>
          <w:sz w:val="20"/>
          <w:szCs w:val="20"/>
          <w:lang w:eastAsia="en-US"/>
        </w:rPr>
        <w:t xml:space="preserve">k ukončení smlouvy vedly (např. opakované dodání vadného zboží ze strany prodávajícího). </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77FBCDD"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Pr>
          <w:rFonts w:ascii="Arial" w:hAnsi="Arial" w:cs="Arial"/>
          <w:color w:val="auto"/>
          <w:sz w:val="20"/>
        </w:rPr>
        <w:t xml:space="preserve"> od </w:t>
      </w:r>
      <w:r w:rsidR="008749F0">
        <w:rPr>
          <w:rFonts w:ascii="Arial" w:hAnsi="Arial" w:cs="Arial"/>
          <w:color w:val="auto"/>
          <w:sz w:val="20"/>
        </w:rPr>
        <w:t>vyskladnění zboží z konsignačních skladů na sklad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375D357D"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654BD2" w:rsidRPr="00654BD2">
        <w:rPr>
          <w:rFonts w:ascii="Arial" w:hAnsi="Arial" w:cs="Arial"/>
          <w:color w:val="auto"/>
          <w:sz w:val="20"/>
        </w:rPr>
        <w:t xml:space="preserve">Zjevné vady je </w:t>
      </w:r>
      <w:r w:rsidR="0096405B">
        <w:rPr>
          <w:rFonts w:ascii="Arial" w:hAnsi="Arial" w:cs="Arial"/>
          <w:color w:val="auto"/>
          <w:sz w:val="20"/>
        </w:rPr>
        <w:t>kupující</w:t>
      </w:r>
      <w:r w:rsidR="00654BD2" w:rsidRPr="00654BD2">
        <w:rPr>
          <w:rFonts w:ascii="Arial" w:hAnsi="Arial" w:cs="Arial"/>
          <w:color w:val="auto"/>
          <w:sz w:val="20"/>
        </w:rPr>
        <w:t xml:space="preserve"> oprávněn </w:t>
      </w:r>
      <w:r w:rsidR="00654BD2">
        <w:rPr>
          <w:rFonts w:ascii="Arial" w:hAnsi="Arial" w:cs="Arial"/>
          <w:color w:val="auto"/>
          <w:sz w:val="20"/>
        </w:rPr>
        <w:t>oznámit</w:t>
      </w:r>
      <w:r w:rsidR="00654BD2" w:rsidRPr="00654BD2">
        <w:rPr>
          <w:rFonts w:ascii="Arial" w:hAnsi="Arial" w:cs="Arial"/>
          <w:color w:val="auto"/>
          <w:sz w:val="20"/>
        </w:rPr>
        <w:t xml:space="preserve"> ve lhůtě </w:t>
      </w:r>
      <w:r w:rsidR="00654BD2">
        <w:rPr>
          <w:rFonts w:ascii="Arial" w:hAnsi="Arial" w:cs="Arial"/>
          <w:color w:val="auto"/>
          <w:sz w:val="20"/>
        </w:rPr>
        <w:t>4 týdnů</w:t>
      </w:r>
      <w:r w:rsidR="00654BD2" w:rsidRPr="00654BD2">
        <w:rPr>
          <w:rFonts w:ascii="Arial" w:hAnsi="Arial" w:cs="Arial"/>
          <w:color w:val="auto"/>
          <w:sz w:val="20"/>
        </w:rPr>
        <w:t xml:space="preserve"> </w:t>
      </w:r>
      <w:r w:rsidR="008749F0">
        <w:rPr>
          <w:rFonts w:ascii="Arial" w:hAnsi="Arial" w:cs="Arial"/>
          <w:color w:val="auto"/>
          <w:sz w:val="20"/>
        </w:rPr>
        <w:t>od vyskladnění zboží z konsignačních skladů na sklad kupujícího</w:t>
      </w:r>
      <w:r w:rsidR="00654BD2">
        <w:rPr>
          <w:rFonts w:ascii="Arial" w:hAnsi="Arial" w:cs="Arial"/>
          <w:color w:val="auto"/>
          <w:sz w:val="20"/>
        </w:rPr>
        <w:t>.</w:t>
      </w:r>
      <w:r w:rsidR="00654BD2" w:rsidRPr="00654BD2">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3A4F0E9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xml:space="preserve">, staví se doba </w:t>
      </w:r>
      <w:r w:rsidR="0079087F">
        <w:rPr>
          <w:rFonts w:ascii="Arial" w:hAnsi="Arial" w:cs="Arial"/>
          <w:color w:val="auto"/>
          <w:sz w:val="20"/>
        </w:rPr>
        <w:lastRenderedPageBreak/>
        <w:t>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70E0E40A" w14:textId="38421CC5" w:rsidR="00E672BA" w:rsidRPr="00E672BA" w:rsidRDefault="00294CF2" w:rsidP="00E672BA">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1412B66C"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 xml:space="preserve">odstranění vad zboží způsobem dle odst. 5. písm. a. </w:t>
      </w:r>
      <w:del w:id="4" w:author="Hallová, Eliška" w:date="2022-06-17T12:45:00Z">
        <w:r w:rsidRPr="00C41010" w:rsidDel="002B661D">
          <w:rPr>
            <w:rFonts w:ascii="Arial" w:hAnsi="Arial" w:cs="Arial"/>
            <w:color w:val="auto"/>
            <w:sz w:val="20"/>
          </w:rPr>
          <w:delText>nebo b.</w:delText>
        </w:r>
      </w:del>
      <w:r>
        <w:rPr>
          <w:rFonts w:ascii="Arial" w:hAnsi="Arial" w:cs="Arial"/>
          <w:color w:val="auto"/>
          <w:sz w:val="20"/>
        </w:rPr>
        <w:t xml:space="preserve"> 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2CED117F" w14:textId="77777777" w:rsidR="00E672BA" w:rsidRDefault="00E672BA" w:rsidP="00E672BA">
      <w:pPr>
        <w:pStyle w:val="Zkladntext"/>
        <w:spacing w:line="280" w:lineRule="atLeast"/>
        <w:ind w:left="426"/>
        <w:jc w:val="both"/>
        <w:rPr>
          <w:rFonts w:ascii="Arial" w:hAnsi="Arial" w:cs="Arial"/>
          <w:color w:val="auto"/>
          <w:sz w:val="20"/>
        </w:rPr>
      </w:pPr>
    </w:p>
    <w:p w14:paraId="59C2FBC3" w14:textId="4E5477AF" w:rsidR="0086049F" w:rsidRPr="00796317" w:rsidRDefault="00E672BA" w:rsidP="00396437">
      <w:pPr>
        <w:pStyle w:val="Odstavecseseznamem"/>
        <w:numPr>
          <w:ilvl w:val="0"/>
          <w:numId w:val="4"/>
        </w:numPr>
        <w:tabs>
          <w:tab w:val="clear" w:pos="340"/>
          <w:tab w:val="num" w:pos="426"/>
        </w:tabs>
        <w:spacing w:line="280" w:lineRule="atLeast"/>
        <w:jc w:val="both"/>
        <w:rPr>
          <w:rFonts w:cs="Arial"/>
          <w:b/>
          <w:bCs/>
          <w:szCs w:val="22"/>
        </w:rPr>
      </w:pPr>
      <w:r w:rsidRPr="00796317">
        <w:rPr>
          <w:rFonts w:cs="Arial"/>
        </w:rPr>
        <w:t>Zvolil-li kupující odstranění vad zboží způsobem dle odst. 5 písm. a.</w:t>
      </w:r>
      <w:del w:id="5" w:author="Hallová, Eliška" w:date="2022-06-17T12:46:00Z">
        <w:r w:rsidRPr="00796317" w:rsidDel="002B661D">
          <w:rPr>
            <w:rFonts w:cs="Arial"/>
          </w:rPr>
          <w:delText xml:space="preserve"> neb</w:delText>
        </w:r>
      </w:del>
      <w:del w:id="6" w:author="Hallová, Eliška" w:date="2022-06-17T12:45:00Z">
        <w:r w:rsidRPr="00796317" w:rsidDel="002B661D">
          <w:rPr>
            <w:rFonts w:cs="Arial"/>
          </w:rPr>
          <w:delText>o b.</w:delText>
        </w:r>
      </w:del>
      <w:r w:rsidRPr="00796317">
        <w:rPr>
          <w:rFonts w:cs="Arial"/>
        </w:rPr>
        <w:t xml:space="preserve"> tohoto článku, musí prodávající nahradit veškeré náklady vynaložené při uplatnění tohoto práva na odstranění vad, včetně nákladů na odstranění vady vynaložených objednatelem, a to do 1 měsíce od vyčíslení nákladů kupujícím</w:t>
      </w:r>
      <w:r w:rsidRPr="00796317">
        <w:rPr>
          <w:rFonts w:cs="Arial"/>
          <w:b/>
          <w:bCs/>
        </w:rPr>
        <w:t>.</w:t>
      </w:r>
    </w:p>
    <w:p w14:paraId="19805802" w14:textId="77777777" w:rsidR="00E672BA" w:rsidRPr="00E672BA" w:rsidRDefault="00E672BA" w:rsidP="00E672BA">
      <w:pPr>
        <w:tabs>
          <w:tab w:val="num" w:pos="426"/>
        </w:tabs>
        <w:rPr>
          <w:rFonts w:cs="Arial"/>
          <w:b/>
          <w:bCs/>
          <w:szCs w:val="22"/>
          <w:highlight w:val="yellow"/>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49811B55" w:rsidR="002E1CF6" w:rsidRDefault="00E9504F"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47DF9FDA" w14:textId="2618BD1B" w:rsidR="00161273" w:rsidRDefault="00161273" w:rsidP="0086049F">
      <w:pPr>
        <w:spacing w:beforeLines="50" w:before="120" w:afterLines="50" w:after="120" w:line="280" w:lineRule="atLeast"/>
        <w:ind w:left="340"/>
        <w:jc w:val="center"/>
        <w:rPr>
          <w:rFonts w:cs="Arial"/>
          <w:b/>
          <w:szCs w:val="20"/>
        </w:rPr>
      </w:pPr>
    </w:p>
    <w:p w14:paraId="1E1B7241" w14:textId="1DFAD8FE" w:rsidR="008671EA" w:rsidRDefault="008671EA" w:rsidP="0086049F">
      <w:pPr>
        <w:spacing w:beforeLines="50" w:before="120" w:afterLines="50" w:after="120" w:line="280" w:lineRule="atLeast"/>
        <w:ind w:left="340"/>
        <w:jc w:val="center"/>
        <w:rPr>
          <w:rFonts w:cs="Arial"/>
          <w:b/>
          <w:szCs w:val="20"/>
        </w:rPr>
      </w:pPr>
    </w:p>
    <w:p w14:paraId="3B6356A6" w14:textId="77777777" w:rsidR="008671EA" w:rsidRDefault="008671EA" w:rsidP="0086049F">
      <w:pPr>
        <w:spacing w:beforeLines="50" w:before="120" w:afterLines="50" w:after="120" w:line="280" w:lineRule="atLeast"/>
        <w:ind w:left="340"/>
        <w:jc w:val="center"/>
        <w:rPr>
          <w:rFonts w:cs="Arial"/>
          <w:b/>
          <w:szCs w:val="20"/>
        </w:rPr>
      </w:pPr>
    </w:p>
    <w:p w14:paraId="7BBDB88C" w14:textId="6B7A24B8"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lastRenderedPageBreak/>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77777777"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w:t>
      </w:r>
      <w:r>
        <w:rPr>
          <w:rFonts w:cs="Arial"/>
          <w:szCs w:val="20"/>
        </w:rPr>
        <w:t xml:space="preserve"> resp. 4.</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30ECD6AC"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08F4649F" w14:textId="0DD9DA00"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w:t>
      </w:r>
      <w:r w:rsidRPr="000662C4">
        <w:rPr>
          <w:iCs/>
        </w:rPr>
        <w:t>e čl. X</w:t>
      </w:r>
      <w:r w:rsidR="00EB26A2" w:rsidRPr="000662C4">
        <w:rPr>
          <w:iCs/>
        </w:rPr>
        <w:t>II</w:t>
      </w:r>
      <w:r w:rsidRPr="000662C4">
        <w:rPr>
          <w:iCs/>
        </w:rPr>
        <w:t>. odst. 1</w:t>
      </w:r>
      <w:r w:rsidR="00EB26A2" w:rsidRPr="000662C4">
        <w:rPr>
          <w:iCs/>
        </w:rPr>
        <w:t>6</w:t>
      </w:r>
      <w:r w:rsidRPr="000662C4">
        <w:rPr>
          <w:iCs/>
        </w:rPr>
        <w:t>. té</w:t>
      </w:r>
      <w:r w:rsidRPr="00706810">
        <w:rPr>
          <w:iCs/>
        </w:rPr>
        <w:t xml:space="preserve">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2041BB54" w14:textId="77777777" w:rsidR="00BC0526" w:rsidRDefault="00BC0526" w:rsidP="00BC0526">
      <w:pPr>
        <w:spacing w:line="280" w:lineRule="atLeast"/>
        <w:jc w:val="both"/>
        <w:rPr>
          <w:rFonts w:cs="Arial"/>
          <w:szCs w:val="20"/>
        </w:rPr>
      </w:pP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1A0BD52A"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mlouvy má uzavřenou pojistnou smlouvu, jejímž předmětem je pojištění odpovědnosti za</w:t>
      </w:r>
      <w:r w:rsidR="004F6305">
        <w:t xml:space="preserve"> škodu z provozní činnosti </w:t>
      </w:r>
      <w:r w:rsidRPr="00DA2C52">
        <w:t>způsobenou třetí osobě</w:t>
      </w:r>
      <w:r w:rsidR="00B51D8D">
        <w:t xml:space="preserve"> a pojištění odpovědnosti za škodu způsobenou vadou výrobku</w:t>
      </w:r>
      <w:r w:rsidRPr="00DA2C52">
        <w:t xml:space="preserve"> ve výši nejméně </w:t>
      </w:r>
      <w:r>
        <w:t>50 mil. Kč se spoluúčastí prodávajícího nanejvýš 150 tis. Kč</w:t>
      </w:r>
      <w:r w:rsidR="00B51D8D">
        <w:t xml:space="preserve"> na pojistné události</w:t>
      </w:r>
      <w:r w:rsidRPr="00DA2C52">
        <w:t xml:space="preserve">. </w:t>
      </w:r>
      <w:r>
        <w:t>Prodávající</w:t>
      </w:r>
      <w:r w:rsidRPr="00DA2C52">
        <w:t xml:space="preserve"> se zavazuje, že po celou dobu trvání této smlouvy bude pojištěn ve smyslu tohoto ustanovení a že nedojde ke snížení </w:t>
      </w:r>
      <w:r w:rsidRPr="00DA2C52">
        <w:lastRenderedPageBreak/>
        <w:t>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p>
    <w:p w14:paraId="313F5769" w14:textId="77777777" w:rsidR="0075723D" w:rsidRDefault="0075723D" w:rsidP="0075723D">
      <w:pPr>
        <w:pStyle w:val="Odstavecseseznamem"/>
      </w:pPr>
    </w:p>
    <w:p w14:paraId="4264ACBD" w14:textId="16D54EA2" w:rsidR="00FE3275" w:rsidRDefault="0075723D" w:rsidP="006F2F23">
      <w:pPr>
        <w:pStyle w:val="odstavec0"/>
        <w:numPr>
          <w:ilvl w:val="0"/>
          <w:numId w:val="6"/>
        </w:numPr>
        <w:ind w:left="426" w:hanging="426"/>
      </w:pPr>
      <w:r w:rsidRPr="00D71308">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t xml:space="preserve">Kupující má </w:t>
      </w:r>
      <w:r w:rsidR="00C76522" w:rsidRPr="00C76522">
        <w:t>právo vyžádat si v průběhu plnění této smlouvy následující dokumenty:</w:t>
      </w:r>
    </w:p>
    <w:p w14:paraId="38B23EF8" w14:textId="77777777" w:rsidR="00FE3275" w:rsidRPr="007B3083" w:rsidRDefault="00FE3275" w:rsidP="00E67BD1">
      <w:pPr>
        <w:widowControl w:val="0"/>
        <w:numPr>
          <w:ilvl w:val="2"/>
          <w:numId w:val="10"/>
        </w:numPr>
        <w:suppressAutoHyphens/>
        <w:spacing w:line="280" w:lineRule="atLeast"/>
        <w:jc w:val="both"/>
      </w:pPr>
      <w:r w:rsidRPr="007B3083">
        <w:t>platný certifikát kvality pro výrobní závod podle ČSN EN ISO 9001, Certifikační orgán musí být akreditovaný členský subjekt Evropské spolupráce pro akreditaci (EA),</w:t>
      </w:r>
    </w:p>
    <w:p w14:paraId="29268EE1" w14:textId="77777777" w:rsidR="00FE3275" w:rsidRPr="007B3083" w:rsidRDefault="00FE3275" w:rsidP="00E67BD1">
      <w:pPr>
        <w:widowControl w:val="0"/>
        <w:numPr>
          <w:ilvl w:val="2"/>
          <w:numId w:val="10"/>
        </w:numPr>
        <w:suppressAutoHyphens/>
        <w:spacing w:line="280" w:lineRule="atLeast"/>
        <w:jc w:val="both"/>
      </w:pPr>
      <w:r w:rsidRPr="007B3083">
        <w:t>doklady o platnosti certifikátu kvality výrobního závodu dle písm. i) tohoto odstavce a pravidelných prohlídkách certifikačního orgánu,</w:t>
      </w:r>
    </w:p>
    <w:p w14:paraId="47441EF6" w14:textId="77777777" w:rsidR="00FE3275" w:rsidRPr="007B3083" w:rsidRDefault="00FE3275" w:rsidP="00E67BD1">
      <w:pPr>
        <w:widowControl w:val="0"/>
        <w:numPr>
          <w:ilvl w:val="2"/>
          <w:numId w:val="10"/>
        </w:numPr>
        <w:suppressAutoHyphens/>
        <w:spacing w:line="280" w:lineRule="atLeast"/>
        <w:jc w:val="both"/>
      </w:pPr>
      <w:r w:rsidRPr="007B3083">
        <w:t>platnost certifikátu pro používání značky VDE,</w:t>
      </w:r>
    </w:p>
    <w:p w14:paraId="1B649950" w14:textId="77777777" w:rsidR="00FE3275" w:rsidRPr="007B3083" w:rsidRDefault="00FE3275" w:rsidP="00E67BD1">
      <w:pPr>
        <w:widowControl w:val="0"/>
        <w:numPr>
          <w:ilvl w:val="2"/>
          <w:numId w:val="10"/>
        </w:numPr>
        <w:suppressAutoHyphens/>
        <w:spacing w:line="280" w:lineRule="atLeast"/>
        <w:jc w:val="both"/>
      </w:pPr>
      <w:r w:rsidRPr="007B3083">
        <w:t>protokoly z kusových zkoušek každého dodaného kabelového bubnu,</w:t>
      </w:r>
    </w:p>
    <w:p w14:paraId="7D5A52A6" w14:textId="4F67C508" w:rsidR="00FE3275" w:rsidRDefault="00FE3275" w:rsidP="00E67BD1">
      <w:pPr>
        <w:widowControl w:val="0"/>
        <w:numPr>
          <w:ilvl w:val="2"/>
          <w:numId w:val="10"/>
        </w:numPr>
        <w:suppressAutoHyphens/>
        <w:spacing w:line="280" w:lineRule="atLeast"/>
        <w:jc w:val="both"/>
      </w:pPr>
      <w:r w:rsidRPr="007B3083">
        <w:t>protokoly z výběrových zkoušek z každé výrobní šarže dodaných typů kabelů,</w:t>
      </w:r>
    </w:p>
    <w:p w14:paraId="5AFEB0B3" w14:textId="414B0D6C" w:rsidR="007B3083" w:rsidRPr="007B3083" w:rsidRDefault="007B3083" w:rsidP="00E67BD1">
      <w:pPr>
        <w:widowControl w:val="0"/>
        <w:numPr>
          <w:ilvl w:val="2"/>
          <w:numId w:val="10"/>
        </w:numPr>
        <w:suppressAutoHyphens/>
        <w:spacing w:line="280" w:lineRule="atLeast"/>
        <w:jc w:val="both"/>
      </w:pPr>
      <w:r>
        <w:t>protokoly z životnostních zkoušek,</w:t>
      </w:r>
    </w:p>
    <w:p w14:paraId="0D219A2D" w14:textId="77777777" w:rsidR="00FE3275" w:rsidRPr="007B3083" w:rsidRDefault="00FE3275" w:rsidP="00E67BD1">
      <w:pPr>
        <w:widowControl w:val="0"/>
        <w:numPr>
          <w:ilvl w:val="2"/>
          <w:numId w:val="10"/>
        </w:numPr>
        <w:suppressAutoHyphens/>
        <w:spacing w:line="280" w:lineRule="atLeast"/>
        <w:jc w:val="both"/>
      </w:pPr>
      <w:r w:rsidRPr="007B3083">
        <w:t>protokoly z typových zkoušek,</w:t>
      </w:r>
    </w:p>
    <w:p w14:paraId="5D246B2A" w14:textId="77777777" w:rsidR="00FE3275" w:rsidRPr="007B3083" w:rsidRDefault="00FE3275" w:rsidP="00E67BD1">
      <w:pPr>
        <w:widowControl w:val="0"/>
        <w:numPr>
          <w:ilvl w:val="2"/>
          <w:numId w:val="10"/>
        </w:numPr>
        <w:suppressAutoHyphens/>
        <w:spacing w:line="280" w:lineRule="atLeast"/>
        <w:jc w:val="both"/>
      </w:pPr>
      <w:r w:rsidRPr="007B3083">
        <w:t>protokoly z typových, kusových a výběrových zkoušek z 12 předcházejících měsíců od měsíce dodání,</w:t>
      </w:r>
    </w:p>
    <w:p w14:paraId="59301AA6" w14:textId="77777777" w:rsidR="00FE3275" w:rsidRPr="007B3083" w:rsidRDefault="00FE3275" w:rsidP="00E67BD1">
      <w:pPr>
        <w:widowControl w:val="0"/>
        <w:numPr>
          <w:ilvl w:val="2"/>
          <w:numId w:val="10"/>
        </w:numPr>
        <w:suppressAutoHyphens/>
        <w:spacing w:line="280" w:lineRule="atLeast"/>
        <w:jc w:val="both"/>
      </w:pPr>
      <w:r w:rsidRPr="007B3083">
        <w:t>typová dokumentace obsahující všeobecné informace o výrobku,</w:t>
      </w:r>
    </w:p>
    <w:p w14:paraId="257B3DD4" w14:textId="77777777" w:rsidR="00FE3275" w:rsidRPr="007B3083" w:rsidRDefault="00FE3275" w:rsidP="00E67BD1">
      <w:pPr>
        <w:widowControl w:val="0"/>
        <w:numPr>
          <w:ilvl w:val="2"/>
          <w:numId w:val="10"/>
        </w:numPr>
        <w:suppressAutoHyphens/>
        <w:spacing w:line="280" w:lineRule="atLeast"/>
        <w:jc w:val="both"/>
      </w:pPr>
      <w:r w:rsidRPr="007B3083">
        <w:t xml:space="preserve">provozní předpis pro pokládku (způsob a prostředí pro uložení, dovolené teploty, poloměry </w:t>
      </w:r>
      <w:proofErr w:type="gramStart"/>
      <w:r w:rsidRPr="007B3083">
        <w:t>ohybu,</w:t>
      </w:r>
      <w:proofErr w:type="gramEnd"/>
      <w:r w:rsidRPr="007B3083">
        <w:t xml:space="preserve"> atd.),</w:t>
      </w:r>
    </w:p>
    <w:p w14:paraId="03FFBA99" w14:textId="5F6D5027" w:rsidR="00FE3275" w:rsidRPr="007B3083" w:rsidRDefault="00FE3275" w:rsidP="00E67BD1">
      <w:pPr>
        <w:widowControl w:val="0"/>
        <w:numPr>
          <w:ilvl w:val="2"/>
          <w:numId w:val="10"/>
        </w:numPr>
        <w:suppressAutoHyphens/>
        <w:spacing w:line="280" w:lineRule="atLeast"/>
        <w:jc w:val="both"/>
      </w:pPr>
      <w:r w:rsidRPr="007B3083">
        <w:t xml:space="preserve">katalogové listy nebo prospekty </w:t>
      </w:r>
      <w:proofErr w:type="gramStart"/>
      <w:r w:rsidRPr="007B3083">
        <w:t>-  základní</w:t>
      </w:r>
      <w:proofErr w:type="gramEnd"/>
      <w:r w:rsidRPr="007B3083">
        <w:t xml:space="preserve"> technickou dokumentaci (katalog) nabízených kabelů, obsahující základní elektrické a neelektrické vlastnosti, parametry, rozměry, atd.</w:t>
      </w:r>
    </w:p>
    <w:p w14:paraId="7FA8D748" w14:textId="15699830" w:rsidR="00F41561" w:rsidRPr="007B3083" w:rsidRDefault="00F41561" w:rsidP="00E67BD1">
      <w:pPr>
        <w:widowControl w:val="0"/>
        <w:numPr>
          <w:ilvl w:val="2"/>
          <w:numId w:val="10"/>
        </w:numPr>
        <w:suppressAutoHyphens/>
        <w:spacing w:line="280" w:lineRule="atLeast"/>
        <w:jc w:val="both"/>
      </w:pPr>
      <w:r w:rsidRPr="007B3083">
        <w:t>prohlášení o shodě</w:t>
      </w:r>
    </w:p>
    <w:p w14:paraId="0F0018CC" w14:textId="68B33E92" w:rsidR="00F41561" w:rsidRPr="007B3083" w:rsidRDefault="00F41561" w:rsidP="00E67BD1">
      <w:pPr>
        <w:widowControl w:val="0"/>
        <w:numPr>
          <w:ilvl w:val="2"/>
          <w:numId w:val="10"/>
        </w:numPr>
        <w:suppressAutoHyphens/>
        <w:spacing w:line="280" w:lineRule="atLeast"/>
        <w:jc w:val="both"/>
      </w:pPr>
      <w:r w:rsidRPr="007B3083">
        <w:t>prohlášení o vlastnostech</w:t>
      </w:r>
      <w:r w:rsidR="00257867" w:rsidRPr="007B3083">
        <w:t>.</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71888444"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52FD69A0" w:rsidR="00C22A2A" w:rsidRPr="00EC326F" w:rsidRDefault="00C22A2A" w:rsidP="008B6038">
      <w:pPr>
        <w:widowControl w:val="0"/>
        <w:numPr>
          <w:ilvl w:val="0"/>
          <w:numId w:val="6"/>
        </w:numPr>
        <w:suppressAutoHyphens/>
        <w:spacing w:line="280" w:lineRule="atLeast"/>
        <w:ind w:left="426" w:hanging="568"/>
        <w:jc w:val="both"/>
      </w:pPr>
      <w:r w:rsidRPr="00EC326F">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w:t>
      </w:r>
      <w:r w:rsidR="00E0559C">
        <w:t>prodávajícího</w:t>
      </w:r>
      <w:r w:rsidRPr="00EC326F">
        <w:t xml:space="preserve"> na skladování nebo manipulaci se zbožím nebo</w:t>
      </w:r>
      <w:r w:rsidRPr="00E0559C">
        <w:rPr>
          <w:b/>
        </w:rPr>
        <w:t xml:space="preserve"> výslovné vyjádření</w:t>
      </w:r>
      <w:r w:rsidRPr="00EC326F">
        <w:t xml:space="preserve">, že žádné specifické požadavky na skladování nebo manipulaci se zbožím nejsou vyžadovány, jsou uvedeny v samostatné </w:t>
      </w:r>
      <w:r w:rsidRPr="00E0559C">
        <w:rPr>
          <w:u w:val="single"/>
        </w:rPr>
        <w:t xml:space="preserve">příloze </w:t>
      </w:r>
      <w:r w:rsidR="00B51D8D">
        <w:rPr>
          <w:u w:val="single"/>
        </w:rPr>
        <w:t>6</w:t>
      </w:r>
      <w:r w:rsidRPr="00EC326F">
        <w:t>. Zadavatel je povinen oddělit zboží dle této smlouvy od ostatních věcí nacházejících se v konsignačním skladu</w:t>
      </w:r>
    </w:p>
    <w:p w14:paraId="6797062D" w14:textId="77777777" w:rsidR="00C22A2A" w:rsidRPr="00EC326F" w:rsidRDefault="00C22A2A" w:rsidP="008B6038">
      <w:pPr>
        <w:widowControl w:val="0"/>
        <w:suppressAutoHyphens/>
        <w:spacing w:line="280" w:lineRule="atLeast"/>
        <w:ind w:left="426" w:hanging="568"/>
        <w:jc w:val="both"/>
      </w:pPr>
    </w:p>
    <w:p w14:paraId="02B34E4F" w14:textId="5AD42855" w:rsidR="00C22A2A" w:rsidRDefault="00C22A2A" w:rsidP="008B6038">
      <w:pPr>
        <w:widowControl w:val="0"/>
        <w:numPr>
          <w:ilvl w:val="0"/>
          <w:numId w:val="6"/>
        </w:numPr>
        <w:suppressAutoHyphens/>
        <w:spacing w:line="280" w:lineRule="atLeast"/>
        <w:ind w:left="426" w:hanging="568"/>
        <w:jc w:val="both"/>
      </w:pPr>
      <w:r w:rsidRPr="00EC326F">
        <w:t>Kupující je povinen udržovat konsignační sklady na své náklady v řádném stavu, vést evidenci uskladněného zboží dodaného do konsignačních skladů dle této smlouvy a předložit</w:t>
      </w:r>
      <w:r>
        <w:t xml:space="preserve"> tuto evidenci na požádání </w:t>
      </w:r>
      <w:r w:rsidR="00CE1AA3">
        <w:t>prodávajícímu</w:t>
      </w:r>
      <w:r>
        <w:t xml:space="preserve">. </w:t>
      </w:r>
      <w:r w:rsidR="00CE1AA3">
        <w:t>Prodávající</w:t>
      </w:r>
      <w:r>
        <w:t xml:space="preserve"> je oprávněn ke kontrole skladovaného zboží za přítomnosti </w:t>
      </w:r>
      <w:r w:rsidR="00CE1AA3">
        <w:t>prodávajícího</w:t>
      </w:r>
      <w:r>
        <w:t xml:space="preserve"> nejvýše 1x čtvrtletně, pokud naléhavé okolnosti nevyžadují kontrolu častější či mimořádnou, a to na základě předchozího upozornění.</w:t>
      </w:r>
    </w:p>
    <w:p w14:paraId="42A302E8" w14:textId="77777777" w:rsidR="00C22A2A" w:rsidRPr="00BF6978" w:rsidRDefault="00C22A2A" w:rsidP="00D93620">
      <w:pPr>
        <w:widowControl w:val="0"/>
        <w:suppressAutoHyphens/>
        <w:spacing w:line="280" w:lineRule="atLeast"/>
        <w:ind w:left="426" w:hanging="426"/>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6BD815E0"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A2314B">
        <w:t>12</w:t>
      </w:r>
      <w:r>
        <w:t>. či 1</w:t>
      </w:r>
      <w:r w:rsidR="00A2314B">
        <w:t>3</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6050CAF" w14:textId="77777777" w:rsidR="003103EC" w:rsidRPr="003E669D" w:rsidRDefault="003103EC" w:rsidP="00A2314B">
      <w:pPr>
        <w:pStyle w:val="Odstavecseseznamem"/>
        <w:tabs>
          <w:tab w:val="left" w:pos="426"/>
        </w:tabs>
        <w:ind w:left="426"/>
        <w:rPr>
          <w:rFonts w:cs="Arial"/>
          <w:szCs w:val="20"/>
        </w:rPr>
      </w:pPr>
    </w:p>
    <w:p w14:paraId="4AC469A5" w14:textId="77777777" w:rsidR="003103EC" w:rsidRPr="00165E0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 xml:space="preserve">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w:t>
      </w:r>
      <w:r w:rsidRPr="00165E0C">
        <w:rPr>
          <w:rFonts w:cs="Arial"/>
          <w:szCs w:val="20"/>
        </w:rPr>
        <w:lastRenderedPageBreak/>
        <w:t>krajiny, ve znění pozdějších předpisů a zákona č. 17/1992 Sb., o životním prostředí, ve znění pozdějších předpisů.</w:t>
      </w:r>
    </w:p>
    <w:p w14:paraId="5FFB99FB" w14:textId="55ACA2F6" w:rsidR="00683D69" w:rsidRPr="00DA2C52" w:rsidRDefault="000978C6" w:rsidP="00060B31">
      <w:pPr>
        <w:spacing w:line="280" w:lineRule="atLeast"/>
        <w:jc w:val="center"/>
        <w:rPr>
          <w:rFonts w:cs="Arial"/>
          <w:b/>
        </w:rPr>
      </w:pPr>
      <w:r w:rsidRPr="00DA2C52">
        <w:rPr>
          <w:rFonts w:cs="Arial"/>
          <w:b/>
        </w:rPr>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FDABDF8" w14:textId="04051D0E" w:rsidR="003103EC" w:rsidRPr="00EE0A56" w:rsidRDefault="003103EC" w:rsidP="00E67BD1">
      <w:pPr>
        <w:pStyle w:val="Odstavecseseznamem"/>
        <w:numPr>
          <w:ilvl w:val="0"/>
          <w:numId w:val="8"/>
        </w:numPr>
        <w:spacing w:line="280" w:lineRule="atLeast"/>
        <w:ind w:left="425" w:hanging="425"/>
        <w:contextualSpacing/>
        <w:jc w:val="both"/>
        <w:rPr>
          <w:rFonts w:cs="Arial"/>
        </w:rPr>
      </w:pPr>
      <w:r w:rsidRPr="00751D56">
        <w:rPr>
          <w:rFonts w:cs="Arial"/>
        </w:rPr>
        <w:t>Tato smlouva byla sjednána na dobu určitou čtyř let s účinností</w:t>
      </w:r>
      <w:r w:rsidRPr="005A25A0">
        <w:rPr>
          <w:rFonts w:cs="Arial"/>
        </w:rPr>
        <w:t xml:space="preserve"> od okamžiku podpisu této smlouvy oběma smluvními stranami.</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1B10EF10" w14:textId="77777777" w:rsidR="00BC659A"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BC659A">
        <w:t>;</w:t>
      </w:r>
    </w:p>
    <w:p w14:paraId="6A0A8FBA" w14:textId="76C79E6A" w:rsidR="003103EC" w:rsidRPr="00796317" w:rsidRDefault="00BC659A" w:rsidP="00BC659A">
      <w:pPr>
        <w:numPr>
          <w:ilvl w:val="1"/>
          <w:numId w:val="8"/>
        </w:numPr>
        <w:spacing w:after="120" w:line="276" w:lineRule="auto"/>
        <w:ind w:left="1434" w:hanging="357"/>
        <w:jc w:val="both"/>
      </w:pPr>
      <w:r w:rsidRPr="00796317">
        <w:t>prodávajícím předložené doklady nebo tvrzení skutečností, o tom že splňuje podmínky Nařízení Rady EU č. 2022/576, se projeví jako nepravdivé;</w:t>
      </w:r>
      <w:r w:rsidRPr="00796317">
        <w:rPr>
          <w:color w:val="1F497D"/>
        </w:rPr>
        <w:t xml:space="preserve"> </w:t>
      </w:r>
      <w:r w:rsidR="003103EC" w:rsidRPr="00796317">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2995BC06" w14:textId="77777777" w:rsidR="004F6305" w:rsidRDefault="003103EC" w:rsidP="004F6305">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004F6305"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7" w:name="_Hlk49934365"/>
      <w:r w:rsidR="004F6305" w:rsidRPr="00406195">
        <w:t>v souvislosti s jakoukoli veřejnou zakázkou či jiným poptávkovým řízením realizovaným pro Objednatele jako zadavatele některý trestný čin podle § 216, § 256, § 257, § 331, § 332 nebo § 333 trestního zákoníku</w:t>
      </w:r>
      <w:bookmarkEnd w:id="7"/>
      <w:r w:rsidR="004F6305" w:rsidRPr="00406195">
        <w:t>. Objednatel si vyhrazuje možnost samostatně posoudit jednání, pro které bylo trestní řízení zahájeno</w:t>
      </w:r>
      <w:r w:rsidR="004F6305">
        <w:br/>
      </w:r>
      <w:r w:rsidR="004F6305" w:rsidRPr="00406195">
        <w:t>s přihlédnutím k jeho konkrétním skutkovým okolnostem a rovněž s přihlédnutím</w:t>
      </w:r>
      <w:r w:rsidR="004F6305">
        <w:br/>
      </w:r>
      <w:r w:rsidR="004F6305" w:rsidRPr="00406195">
        <w:t xml:space="preserve">k dokladům a důkazům, které se mu v této souvislosti podaří shromáždit, přičemž </w:t>
      </w:r>
      <w:r w:rsidR="004F6305" w:rsidRPr="00406195">
        <w:lastRenderedPageBreak/>
        <w:t>důvodem pro odstoupení může být zejména jednání, které nese znaky závažného profesního pochybení ve smyslu § 48 odst. 5 písm. f) ZZVZ, které zpochybňuje důvěryhodnost Zhotovitele, přičemž i jednání, které nenaplňuje všechny znaky trestného činu, může naplňovat znaky závažného profesního pochybení a naopak</w:t>
      </w:r>
      <w:r w:rsidR="004F6305">
        <w:t>,</w:t>
      </w:r>
    </w:p>
    <w:p w14:paraId="032A7110" w14:textId="77777777" w:rsidR="003103EC" w:rsidRPr="000662C4" w:rsidRDefault="003103EC" w:rsidP="000662C4">
      <w:pPr>
        <w:numPr>
          <w:ilvl w:val="1"/>
          <w:numId w:val="8"/>
        </w:numPr>
        <w:spacing w:after="120" w:line="276" w:lineRule="auto"/>
        <w:ind w:left="1434" w:hanging="357"/>
        <w:jc w:val="both"/>
        <w:rPr>
          <w:rFonts w:cs="Arial"/>
          <w:szCs w:val="20"/>
        </w:rPr>
      </w:pPr>
      <w:r w:rsidRPr="000662C4">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E40362D" w14:textId="77777777" w:rsidR="003103EC" w:rsidRPr="006D0BD1"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6B1B24"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7FD06CD"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00FAAE55" w14:textId="76078915" w:rsidR="003103EC" w:rsidRPr="00796317" w:rsidRDefault="003103EC" w:rsidP="00E67BD1">
      <w:pPr>
        <w:pStyle w:val="Odstavecseseznamem"/>
        <w:numPr>
          <w:ilvl w:val="0"/>
          <w:numId w:val="8"/>
        </w:numPr>
        <w:spacing w:before="120" w:line="280" w:lineRule="atLeast"/>
        <w:ind w:left="425" w:hanging="425"/>
        <w:jc w:val="both"/>
        <w:rPr>
          <w:rFonts w:cs="Arial"/>
          <w:szCs w:val="20"/>
        </w:rPr>
      </w:pPr>
      <w:r w:rsidRPr="00796317">
        <w:rPr>
          <w:rFonts w:cs="Arial"/>
          <w:szCs w:val="20"/>
        </w:rPr>
        <w:t>Kupující</w:t>
      </w:r>
      <w:r w:rsidR="00BD3432" w:rsidRPr="00796317">
        <w:rPr>
          <w:rFonts w:cs="Arial"/>
          <w:szCs w:val="20"/>
        </w:rPr>
        <w:t xml:space="preserve"> i prodávající</w:t>
      </w:r>
      <w:r w:rsidRPr="00796317">
        <w:rPr>
          <w:rFonts w:cs="Arial"/>
          <w:szCs w:val="20"/>
        </w:rPr>
        <w:t xml:space="preserve"> může dále předčasně vypovědět tuto smlouvu, a to za předpokladu, že </w:t>
      </w:r>
      <w:r w:rsidR="00BD3432" w:rsidRPr="00796317">
        <w:rPr>
          <w:rFonts w:cs="Arial"/>
          <w:szCs w:val="20"/>
        </w:rPr>
        <w:t xml:space="preserve">kupující, resp. prodávající </w:t>
      </w:r>
      <w:r w:rsidRPr="00796317">
        <w:rPr>
          <w:rFonts w:cs="Arial"/>
          <w:szCs w:val="20"/>
        </w:rPr>
        <w:t xml:space="preserve">odešle </w:t>
      </w:r>
      <w:proofErr w:type="gramStart"/>
      <w:r w:rsidRPr="00796317">
        <w:rPr>
          <w:rFonts w:cs="Arial"/>
          <w:szCs w:val="20"/>
        </w:rPr>
        <w:t>prodávajícímu</w:t>
      </w:r>
      <w:proofErr w:type="gramEnd"/>
      <w:r w:rsidR="00BD3432" w:rsidRPr="00796317">
        <w:rPr>
          <w:rFonts w:cs="Arial"/>
          <w:szCs w:val="20"/>
        </w:rPr>
        <w:t xml:space="preserve"> resp. kupujícímu</w:t>
      </w:r>
      <w:r w:rsidRPr="00796317">
        <w:rPr>
          <w:rFonts w:cs="Arial"/>
          <w:szCs w:val="20"/>
        </w:rPr>
        <w:t xml:space="preserve"> nejméně 6 měsíců před uplynutím 3 let trvání této smlouvy písemnou výpověď</w:t>
      </w:r>
      <w:r w:rsidR="004F6305" w:rsidRPr="00796317">
        <w:rPr>
          <w:rFonts w:cs="Arial"/>
          <w:szCs w:val="20"/>
        </w:rPr>
        <w:t xml:space="preserve"> i bez uvedení důvodu</w:t>
      </w:r>
      <w:r w:rsidRPr="00796317">
        <w:rPr>
          <w:rFonts w:cs="Arial"/>
          <w:szCs w:val="20"/>
        </w:rPr>
        <w:t xml:space="preserve">. Doba trvání této smlouvy v takovém případě skončí uplynutím 3 let jejího trvání. </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B657FF" w14:textId="6C9F9B6F" w:rsidR="003103EC" w:rsidRPr="00EE0A56" w:rsidRDefault="003103EC" w:rsidP="00E67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w:t>
      </w:r>
      <w:r w:rsidRPr="00751D56">
        <w:t>VIII. odst. 3., 4. nebo 6.</w:t>
      </w:r>
      <w:r w:rsidRPr="00D71308">
        <w:t xml:space="preserve"> smlouvy, vyhrazuje si kupující v souladu s ust. § 100 odst. 2 ZZVZ ve spojení s ust. § 222 odst. 10 písm. a) ZZVZ použití </w:t>
      </w:r>
      <w:r>
        <w:t xml:space="preserve">oprávnění </w:t>
      </w:r>
      <w:r w:rsidRPr="00D71308">
        <w:t xml:space="preserve">uvedeného </w:t>
      </w:r>
      <w:r w:rsidRPr="00257867">
        <w:t>v čl. 1</w:t>
      </w:r>
      <w:r w:rsidR="00751D56" w:rsidRPr="00257867">
        <w:t>3</w:t>
      </w:r>
      <w:r w:rsidRPr="00257867">
        <w:t> zadávací dokumentace, a to obrátit se s žádostí o uzavření smlouvy na dodavatele, který se</w:t>
      </w:r>
      <w:r w:rsidRPr="00D71308">
        <w:t xml:space="preserv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w:t>
      </w:r>
      <w:r w:rsidRPr="00D71308">
        <w:lastRenderedPageBreak/>
        <w:t xml:space="preserve">podmínky uvedené v tomto článku smlouvy, může se za stejných podmínek kupující obrátit na dodavatele, který se umístil jako další v pořadí. </w:t>
      </w:r>
      <w:r w:rsidRPr="00EE0A56">
        <w:rPr>
          <w:rFonts w:cs="Arial"/>
          <w:szCs w:val="20"/>
        </w:rPr>
        <w:t>Tento postup může zadavatel v případě neuzavření 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Nová smlouva s takto osloveným dodavatelem pak bude uzavřena za podmínek, které tento dodavatel nabídnul v původním zadávacím řízení</w:t>
      </w:r>
      <w:r w:rsidRPr="00D71308">
        <w:t xml:space="preserve">.  </w:t>
      </w:r>
    </w:p>
    <w:p w14:paraId="4D5AD390" w14:textId="77777777" w:rsidR="003103EC" w:rsidRDefault="003103EC" w:rsidP="003103EC">
      <w:pPr>
        <w:spacing w:line="280" w:lineRule="atLeast"/>
        <w:jc w:val="both"/>
        <w:rPr>
          <w:rFonts w:cs="Arial"/>
          <w:szCs w:val="20"/>
        </w:rPr>
      </w:pPr>
    </w:p>
    <w:p w14:paraId="5FFB9A13" w14:textId="77777777" w:rsidR="004829F0" w:rsidRPr="00DA2C52" w:rsidRDefault="004829F0"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lastRenderedPageBreak/>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FFB9A20" w14:textId="49D08693" w:rsidR="00381AD5" w:rsidRDefault="00381AD5" w:rsidP="00381AD5">
      <w:pPr>
        <w:pStyle w:val="Odstavecseseznamem"/>
        <w:rPr>
          <w:rFonts w:cs="Arial"/>
          <w:b/>
          <w:szCs w:val="20"/>
        </w:rPr>
      </w:pPr>
    </w:p>
    <w:p w14:paraId="03902911" w14:textId="77777777" w:rsidR="00BF4E2D" w:rsidRDefault="00BF4E2D" w:rsidP="00BF4E2D">
      <w:pPr>
        <w:spacing w:line="280" w:lineRule="atLeast"/>
        <w:jc w:val="center"/>
        <w:rPr>
          <w:rFonts w:cs="Arial"/>
          <w:b/>
          <w:bCs/>
          <w:szCs w:val="20"/>
        </w:rPr>
      </w:pPr>
      <w:r>
        <w:rPr>
          <w:b/>
          <w:bCs/>
        </w:rPr>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8"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5F9F084"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5B251DF" w14:textId="77777777" w:rsidR="00BF4E2D" w:rsidRDefault="00BF4E2D" w:rsidP="00E67BD1">
      <w:pPr>
        <w:pStyle w:val="Odstavecseseznamem"/>
        <w:numPr>
          <w:ilvl w:val="0"/>
          <w:numId w:val="15"/>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5" w:history="1">
        <w:r w:rsidRPr="00AB38E8">
          <w:rPr>
            <w:rStyle w:val="Hypertextovodkaz"/>
          </w:rPr>
          <w:t>www.egd.cz</w:t>
        </w:r>
      </w:hyperlink>
      <w:r>
        <w:rPr>
          <w:color w:val="1E1E1E"/>
        </w:rPr>
        <w:t xml:space="preserve"> v sekci Ochrana osobních údajů.</w:t>
      </w:r>
      <w:bookmarkEnd w:id="8"/>
    </w:p>
    <w:p w14:paraId="5FC78041" w14:textId="77777777" w:rsidR="00BF4E2D" w:rsidRDefault="00BF4E2D" w:rsidP="00381AD5">
      <w:pPr>
        <w:pStyle w:val="Odstavecseseznamem"/>
        <w:rPr>
          <w:rFonts w:cs="Arial"/>
          <w:b/>
          <w:szCs w:val="20"/>
        </w:rPr>
      </w:pPr>
    </w:p>
    <w:p w14:paraId="5FFB9A21" w14:textId="46E34019" w:rsidR="00D80B3A" w:rsidRDefault="00D80B3A" w:rsidP="00060B31">
      <w:pPr>
        <w:spacing w:line="280" w:lineRule="atLeast"/>
        <w:jc w:val="center"/>
        <w:rPr>
          <w:rFonts w:cs="Arial"/>
          <w:b/>
          <w:szCs w:val="20"/>
        </w:rPr>
      </w:pPr>
    </w:p>
    <w:p w14:paraId="171EDE52" w14:textId="025F5C01" w:rsidR="002D5633" w:rsidRDefault="002D5633" w:rsidP="00060B31">
      <w:pPr>
        <w:spacing w:line="280" w:lineRule="atLeast"/>
        <w:jc w:val="center"/>
        <w:rPr>
          <w:rFonts w:cs="Arial"/>
          <w:b/>
          <w:szCs w:val="20"/>
        </w:rPr>
      </w:pPr>
      <w:r>
        <w:rPr>
          <w:rFonts w:cs="Arial"/>
          <w:b/>
          <w:szCs w:val="20"/>
        </w:rPr>
        <w:t>XI.</w:t>
      </w:r>
    </w:p>
    <w:p w14:paraId="1F5949D0" w14:textId="7CF5EB65" w:rsidR="002D5633" w:rsidRDefault="002D5633" w:rsidP="00060B31">
      <w:pPr>
        <w:spacing w:line="280" w:lineRule="atLeast"/>
        <w:jc w:val="center"/>
        <w:rPr>
          <w:rFonts w:cs="Arial"/>
          <w:b/>
          <w:szCs w:val="20"/>
        </w:rPr>
      </w:pPr>
      <w:r>
        <w:rPr>
          <w:rFonts w:cs="Arial"/>
          <w:b/>
          <w:szCs w:val="20"/>
        </w:rPr>
        <w:t>Povinnosti související se spolufinancováním projektu</w:t>
      </w:r>
    </w:p>
    <w:p w14:paraId="0154857F" w14:textId="2291F9BC" w:rsidR="002D5633" w:rsidRDefault="002D5633" w:rsidP="00060B31">
      <w:pPr>
        <w:spacing w:line="280" w:lineRule="atLeast"/>
        <w:jc w:val="center"/>
        <w:rPr>
          <w:rFonts w:cs="Arial"/>
          <w:b/>
          <w:szCs w:val="20"/>
        </w:rPr>
      </w:pPr>
    </w:p>
    <w:p w14:paraId="4E513BDE" w14:textId="77777777" w:rsidR="002D5633" w:rsidRPr="004D327D" w:rsidRDefault="002D5633" w:rsidP="002D5633">
      <w:pPr>
        <w:numPr>
          <w:ilvl w:val="0"/>
          <w:numId w:val="22"/>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w:t>
      </w:r>
      <w:proofErr w:type="spellStart"/>
      <w:r w:rsidRPr="004D327D">
        <w:rPr>
          <w:color w:val="1E1E1E"/>
        </w:rPr>
        <w:t>Grids</w:t>
      </w:r>
      <w:proofErr w:type="spellEnd"/>
      <w:r w:rsidRPr="004D327D">
        <w:rPr>
          <w:color w:val="1E1E1E"/>
        </w:rPr>
        <w:t xml:space="preserve">“ </w:t>
      </w:r>
      <w:r w:rsidRPr="004D327D">
        <w:rPr>
          <w:b/>
          <w:bCs/>
          <w:color w:val="1E1E1E"/>
        </w:rPr>
        <w:t>(„Projekt“</w:t>
      </w:r>
      <w:r w:rsidRPr="004D327D">
        <w:rPr>
          <w:color w:val="1E1E1E"/>
        </w:rPr>
        <w:t>), jehož je předmět plnění této smlouvy součástí.</w:t>
      </w:r>
    </w:p>
    <w:p w14:paraId="1D728925" w14:textId="77777777" w:rsidR="002D5633" w:rsidRPr="00707E7B" w:rsidRDefault="002D5633" w:rsidP="002D5633">
      <w:pPr>
        <w:ind w:left="340"/>
        <w:jc w:val="both"/>
        <w:rPr>
          <w:rFonts w:eastAsiaTheme="minorHAnsi" w:cs="Arial"/>
          <w:color w:val="1E1E1E"/>
          <w:szCs w:val="20"/>
          <w:lang w:eastAsia="en-US"/>
        </w:rPr>
      </w:pPr>
    </w:p>
    <w:p w14:paraId="4E040D95"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C89EF5D"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22B07B49" w14:textId="77777777" w:rsidR="002D5633" w:rsidRPr="00707E7B"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lastRenderedPageBreak/>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67765158" w14:textId="77777777" w:rsidR="002D5633" w:rsidRPr="00707E7B" w:rsidRDefault="002D5633" w:rsidP="002D5633">
      <w:pPr>
        <w:spacing w:line="276" w:lineRule="auto"/>
        <w:ind w:left="708"/>
        <w:rPr>
          <w:rFonts w:cs="Arial"/>
          <w:iCs/>
        </w:rPr>
      </w:pPr>
    </w:p>
    <w:p w14:paraId="411B9527" w14:textId="77777777" w:rsidR="002D5633" w:rsidRPr="00707E7B" w:rsidRDefault="002D5633" w:rsidP="002D5633">
      <w:pPr>
        <w:spacing w:line="276" w:lineRule="auto"/>
        <w:ind w:firstLine="708"/>
        <w:rPr>
          <w:rFonts w:cs="Arial"/>
          <w:b/>
          <w:bCs/>
          <w:i/>
          <w:iCs/>
        </w:rPr>
      </w:pPr>
      <w:r w:rsidRPr="00707E7B">
        <w:rPr>
          <w:rFonts w:cs="Arial"/>
          <w:b/>
          <w:bCs/>
          <w:i/>
          <w:iCs/>
        </w:rPr>
        <w:t>Článek II. 3 Grantové smlouvy – Odpovědnost za škody</w:t>
      </w:r>
    </w:p>
    <w:p w14:paraId="5A35E07E" w14:textId="77777777" w:rsidR="002D5633" w:rsidRPr="00707E7B" w:rsidRDefault="002D5633" w:rsidP="002D5633">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5FF22E1E"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68E027C3" w14:textId="77777777" w:rsidR="002D5633" w:rsidRPr="00707E7B" w:rsidRDefault="002D5633" w:rsidP="002D5633">
      <w:pPr>
        <w:spacing w:line="276" w:lineRule="auto"/>
        <w:ind w:firstLine="708"/>
        <w:rPr>
          <w:rFonts w:cs="Arial"/>
          <w:b/>
          <w:bCs/>
          <w:i/>
          <w:iCs/>
        </w:rPr>
      </w:pPr>
      <w:r w:rsidRPr="00707E7B">
        <w:rPr>
          <w:rFonts w:cs="Arial"/>
          <w:b/>
          <w:bCs/>
          <w:i/>
          <w:iCs/>
        </w:rPr>
        <w:t>Článek II.4 Grantové smlouvy – Střet zájmů</w:t>
      </w:r>
    </w:p>
    <w:p w14:paraId="7A624F22"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882CFC0" w14:textId="77777777" w:rsidR="002D5633" w:rsidRPr="00707E7B" w:rsidRDefault="002D5633" w:rsidP="002D5633">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3D68D117" w14:textId="77777777" w:rsidR="002D5633" w:rsidRPr="00707E7B" w:rsidRDefault="002D5633" w:rsidP="002D5633">
      <w:pPr>
        <w:spacing w:before="120" w:after="120" w:line="276" w:lineRule="auto"/>
        <w:ind w:firstLine="709"/>
        <w:rPr>
          <w:rFonts w:cs="Arial"/>
          <w:b/>
          <w:bCs/>
          <w:i/>
          <w:iCs/>
        </w:rPr>
      </w:pPr>
      <w:r w:rsidRPr="00707E7B">
        <w:rPr>
          <w:rFonts w:cs="Arial"/>
          <w:b/>
          <w:bCs/>
          <w:i/>
          <w:iCs/>
        </w:rPr>
        <w:t>Článek II.5 Grantové smlouvy – Důvěrnost informací</w:t>
      </w:r>
    </w:p>
    <w:p w14:paraId="792A3F1C"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64C41A9E"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523E0C91"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31750978"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71F8FE8F"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784A961A"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606D61D9" w14:textId="77777777" w:rsidR="002D5633" w:rsidRDefault="002D5633" w:rsidP="002D5633">
      <w:pPr>
        <w:spacing w:before="120" w:after="120" w:line="276" w:lineRule="auto"/>
        <w:rPr>
          <w:rFonts w:cs="Arial"/>
          <w:b/>
          <w:bCs/>
          <w:i/>
          <w:iCs/>
        </w:rPr>
      </w:pPr>
    </w:p>
    <w:p w14:paraId="5F4FAC27" w14:textId="77777777" w:rsidR="002D5633" w:rsidRPr="00707E7B" w:rsidRDefault="002D5633" w:rsidP="002D5633">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0E8C4AB5"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371AC2DE" w14:textId="77777777" w:rsidR="002D5633" w:rsidRPr="00707E7B" w:rsidRDefault="002D5633" w:rsidP="002D5633">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18B29292" w14:textId="77777777" w:rsidR="002D5633" w:rsidRPr="00707E7B" w:rsidRDefault="002D5633" w:rsidP="002D5633">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15ADAF4D" w14:textId="77777777" w:rsidR="002D5633" w:rsidRPr="00707E7B" w:rsidRDefault="002D5633" w:rsidP="002D5633">
      <w:pPr>
        <w:spacing w:before="120" w:after="120" w:line="276" w:lineRule="auto"/>
        <w:ind w:left="742" w:hanging="34"/>
        <w:jc w:val="both"/>
        <w:rPr>
          <w:rFonts w:cs="Arial"/>
          <w:i/>
          <w:iCs/>
        </w:rPr>
      </w:pPr>
      <w:r w:rsidRPr="00707E7B">
        <w:rPr>
          <w:rFonts w:cs="Arial"/>
          <w:i/>
          <w:iCs/>
        </w:rPr>
        <w:lastRenderedPageBreak/>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432AE2A8" w14:textId="77777777" w:rsidR="002D5633" w:rsidRPr="00707E7B" w:rsidRDefault="002D5633" w:rsidP="002D5633">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5F461E05"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FFAA19A"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6D16471E" w14:textId="77777777" w:rsidR="002D5633" w:rsidRPr="00707E7B" w:rsidRDefault="002D5633" w:rsidP="002D5633">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0AB33041" w14:textId="77777777" w:rsidR="002D5633" w:rsidRPr="00707E7B" w:rsidRDefault="002D5633" w:rsidP="002D5633">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174EE5E3" w14:textId="77777777" w:rsidR="002D5633" w:rsidRPr="00707E7B" w:rsidRDefault="002D5633" w:rsidP="002D5633">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48D5F8C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3B4BBE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579AA606"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2E02B17"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4CE1F54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úprava: právo změnit výsledky;</w:t>
      </w:r>
    </w:p>
    <w:p w14:paraId="138CBD61"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překlad;</w:t>
      </w:r>
    </w:p>
    <w:p w14:paraId="1949F86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45CA2EF3"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78780354" w14:textId="77777777" w:rsidR="002D5633" w:rsidRPr="00707E7B" w:rsidRDefault="002D5633" w:rsidP="002D5633">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2F24B2AA" w14:textId="77777777" w:rsidR="002D5633" w:rsidRPr="00707E7B" w:rsidRDefault="002D5633" w:rsidP="002D5633">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DE6F50E" w14:textId="77777777" w:rsidR="002D5633" w:rsidRDefault="002D5633" w:rsidP="002D5633">
      <w:pPr>
        <w:ind w:left="709"/>
        <w:jc w:val="both"/>
        <w:rPr>
          <w:rFonts w:cs="Arial"/>
          <w:b/>
          <w:szCs w:val="20"/>
        </w:rPr>
      </w:pPr>
      <w:r w:rsidRPr="00707E7B">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707E7B">
        <w:rPr>
          <w:rFonts w:cs="Arial"/>
          <w:i/>
          <w:iCs/>
        </w:rPr>
        <w:t>Agency</w:t>
      </w:r>
      <w:proofErr w:type="spellEnd"/>
      <w:r w:rsidRPr="00707E7B">
        <w:rPr>
          <w:rFonts w:cs="Arial"/>
          <w:i/>
          <w:iCs/>
        </w:rPr>
        <w:t xml:space="preserve"> v souladu s jejími podmínkami.“</w:t>
      </w:r>
    </w:p>
    <w:p w14:paraId="7A86EDEF" w14:textId="0E4C85AC" w:rsidR="002D5633" w:rsidRDefault="002D5633" w:rsidP="00161273">
      <w:pPr>
        <w:spacing w:line="280" w:lineRule="atLeast"/>
        <w:rPr>
          <w:rFonts w:cs="Arial"/>
          <w:b/>
          <w:szCs w:val="20"/>
        </w:rPr>
      </w:pPr>
    </w:p>
    <w:p w14:paraId="28B0CF75" w14:textId="22138948" w:rsidR="00161273" w:rsidRDefault="00161273" w:rsidP="00161273">
      <w:pPr>
        <w:spacing w:line="280" w:lineRule="atLeast"/>
        <w:rPr>
          <w:rFonts w:cs="Arial"/>
          <w:b/>
          <w:szCs w:val="20"/>
        </w:rPr>
      </w:pPr>
    </w:p>
    <w:p w14:paraId="62865776" w14:textId="77777777" w:rsidR="00161273" w:rsidRDefault="00161273" w:rsidP="00161273">
      <w:pPr>
        <w:spacing w:line="280" w:lineRule="atLeast"/>
        <w:rPr>
          <w:rFonts w:cs="Arial"/>
          <w:b/>
          <w:szCs w:val="20"/>
        </w:rPr>
      </w:pPr>
    </w:p>
    <w:p w14:paraId="3B14E24D" w14:textId="77777777" w:rsidR="002D5633" w:rsidRDefault="002D5633" w:rsidP="00060B31">
      <w:pPr>
        <w:spacing w:line="280" w:lineRule="atLeast"/>
        <w:jc w:val="center"/>
        <w:rPr>
          <w:rFonts w:cs="Arial"/>
          <w:b/>
          <w:szCs w:val="20"/>
        </w:rPr>
      </w:pPr>
    </w:p>
    <w:p w14:paraId="5FFB9A22" w14:textId="2562E8C1" w:rsidR="00D80B3A" w:rsidRDefault="00D80B3A" w:rsidP="00060B31">
      <w:pPr>
        <w:spacing w:line="280" w:lineRule="atLeast"/>
        <w:jc w:val="center"/>
        <w:rPr>
          <w:rFonts w:cs="Arial"/>
          <w:b/>
          <w:szCs w:val="20"/>
        </w:rPr>
      </w:pPr>
      <w:r>
        <w:rPr>
          <w:rFonts w:cs="Arial"/>
          <w:b/>
          <w:szCs w:val="20"/>
        </w:rPr>
        <w:lastRenderedPageBreak/>
        <w:t>X</w:t>
      </w:r>
      <w:r w:rsidR="00BF4E2D">
        <w:rPr>
          <w:rFonts w:cs="Arial"/>
          <w:b/>
          <w:szCs w:val="20"/>
        </w:rPr>
        <w:t>I</w:t>
      </w:r>
      <w:r w:rsidR="002D5633">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76AB7398"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6"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36D041A3"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 xml:space="preserve">0, na kterou odkazuje tato smlouva a </w:t>
      </w:r>
      <w:r w:rsidR="005A5C95">
        <w:rPr>
          <w:rFonts w:cs="Arial"/>
          <w:szCs w:val="20"/>
        </w:rPr>
        <w:t xml:space="preserve">ustanovení </w:t>
      </w:r>
      <w:r w:rsidR="00F55AEC" w:rsidRPr="006B2850">
        <w:rPr>
          <w:rFonts w:cs="Arial"/>
          <w:szCs w:val="20"/>
        </w:rPr>
        <w:t>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6429CE38" w:rsidR="00327D7B" w:rsidRPr="00161273" w:rsidRDefault="00327D7B" w:rsidP="00AA2874">
      <w:pPr>
        <w:widowControl w:val="0"/>
        <w:numPr>
          <w:ilvl w:val="0"/>
          <w:numId w:val="18"/>
        </w:numPr>
        <w:suppressAutoHyphens/>
        <w:spacing w:line="280" w:lineRule="atLeast"/>
        <w:jc w:val="both"/>
      </w:pPr>
      <w:r w:rsidRPr="00796317">
        <w:t>Jakékoliv změny této smlouv</w:t>
      </w:r>
      <w:r w:rsidR="00FA0F43" w:rsidRPr="00796317">
        <w:t>y</w:t>
      </w:r>
      <w:r w:rsidRPr="00796317">
        <w:t xml:space="preserve"> je možné provádět pouze písemně </w:t>
      </w:r>
      <w:r w:rsidR="00823F1D" w:rsidRPr="00796317">
        <w:t>formou dodatku k této smlouvě v souladu s </w:t>
      </w:r>
      <w:r w:rsidR="00900C5F" w:rsidRPr="00796317">
        <w:t xml:space="preserve">občanským zákoníkem </w:t>
      </w:r>
      <w:r w:rsidR="00823F1D" w:rsidRPr="00796317">
        <w:t>a Z</w:t>
      </w:r>
      <w:r w:rsidR="00E869AA" w:rsidRPr="00796317">
        <w:t>Z</w:t>
      </w:r>
      <w:r w:rsidR="00823F1D" w:rsidRPr="00796317">
        <w:t xml:space="preserve">VZ. </w:t>
      </w:r>
      <w:r w:rsidR="00145F4C" w:rsidRPr="00796317">
        <w:t xml:space="preserve">Změny v kontaktních údajích </w:t>
      </w:r>
      <w:r w:rsidR="002A56CB" w:rsidRPr="00796317">
        <w:t xml:space="preserve">a změny vymíněné v čl. III odst. 2. a 5. </w:t>
      </w:r>
      <w:r w:rsidR="00145F4C" w:rsidRPr="00796317">
        <w:t xml:space="preserve">lze činit i </w:t>
      </w:r>
      <w:r w:rsidR="00835C38" w:rsidRPr="00796317">
        <w:t>písemným oznámením (v listinné</w:t>
      </w:r>
      <w:r w:rsidR="00145F4C" w:rsidRPr="00796317">
        <w:t xml:space="preserve"> nebo v elektronické form</w:t>
      </w:r>
      <w:r w:rsidR="00835C38" w:rsidRPr="00796317">
        <w:t>ě) podepsaným oprávněnou osobou</w:t>
      </w:r>
      <w:r w:rsidR="00145F4C" w:rsidRPr="00796317">
        <w:t xml:space="preserve"> </w:t>
      </w:r>
      <w:r w:rsidR="00FE3275" w:rsidRPr="00796317">
        <w:t xml:space="preserve">(elektronicky ověřeným podpisem) </w:t>
      </w:r>
      <w:r w:rsidR="00145F4C" w:rsidRPr="00796317">
        <w:t xml:space="preserve">nebo </w:t>
      </w:r>
      <w:r w:rsidR="0016430F" w:rsidRPr="00796317">
        <w:t>prostřednictvím datových zpráv doručených do datových schránek smluvních stran</w:t>
      </w:r>
      <w:r w:rsidR="00145F4C" w:rsidRPr="00161273">
        <w:t>.</w:t>
      </w:r>
      <w:r w:rsidR="00FE3275" w:rsidRPr="00161273">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lastRenderedPageBreak/>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0352720" w:rsidR="00BE181B" w:rsidRPr="00DA2C52" w:rsidRDefault="00327D7B" w:rsidP="00AA2874">
      <w:pPr>
        <w:pStyle w:val="Odstavecseseznamem"/>
        <w:numPr>
          <w:ilvl w:val="0"/>
          <w:numId w:val="18"/>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522AD5C8" w:rsidR="008900B3" w:rsidRPr="00DA2C52" w:rsidRDefault="00AA2874" w:rsidP="00AA2874">
      <w:pPr>
        <w:widowControl w:val="0"/>
        <w:numPr>
          <w:ilvl w:val="0"/>
          <w:numId w:val="18"/>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w:t>
      </w:r>
      <w:r w:rsidR="002D5633">
        <w:t>Každá smluvní strana</w:t>
      </w:r>
      <w:r>
        <w:t xml:space="preserve"> obdrží elektronický originál smlouvy</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AA2874" w:rsidRDefault="00327D7B" w:rsidP="00AA2874">
      <w:pPr>
        <w:widowControl w:val="0"/>
        <w:numPr>
          <w:ilvl w:val="0"/>
          <w:numId w:val="18"/>
        </w:numPr>
        <w:suppressAutoHyphens/>
        <w:spacing w:line="280" w:lineRule="atLeast"/>
        <w:jc w:val="both"/>
      </w:pPr>
      <w:r w:rsidRPr="00DA2C52">
        <w:rPr>
          <w:rFonts w:cs="Arial"/>
          <w:szCs w:val="20"/>
        </w:rPr>
        <w:t>Smlouva nabý</w:t>
      </w:r>
      <w:r w:rsidRPr="000662C4">
        <w:rPr>
          <w:rFonts w:cs="Arial"/>
          <w:szCs w:val="20"/>
        </w:rPr>
        <w:t>vá účinnosti dnem podpisu opr</w:t>
      </w:r>
      <w:r w:rsidRPr="00DA2C52">
        <w:rPr>
          <w:rFonts w:cs="Arial"/>
          <w:szCs w:val="20"/>
        </w:rPr>
        <w:t>ávněných zástupců obou smluvních stran.</w:t>
      </w:r>
    </w:p>
    <w:p w14:paraId="30F1FE7D" w14:textId="77777777" w:rsidR="00AA2874" w:rsidRDefault="00AA2874" w:rsidP="00AA2874">
      <w:pPr>
        <w:pStyle w:val="Odstavecseseznamem"/>
      </w:pPr>
    </w:p>
    <w:p w14:paraId="6D60ADA2" w14:textId="7A574328" w:rsidR="00AA2874" w:rsidRPr="00DA2C52" w:rsidRDefault="00AA2874" w:rsidP="00AA2874">
      <w:pPr>
        <w:pStyle w:val="odstavec2"/>
        <w:numPr>
          <w:ilvl w:val="0"/>
          <w:numId w:val="18"/>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0662C4" w:rsidRDefault="00415298" w:rsidP="00AA2874">
      <w:pPr>
        <w:widowControl w:val="0"/>
        <w:numPr>
          <w:ilvl w:val="0"/>
          <w:numId w:val="18"/>
        </w:numPr>
        <w:suppressAutoHyphens/>
        <w:spacing w:line="280" w:lineRule="atLeast"/>
        <w:jc w:val="both"/>
        <w:rPr>
          <w:rFonts w:cs="Arial"/>
          <w:szCs w:val="20"/>
        </w:rPr>
      </w:pPr>
      <w:r w:rsidRPr="000662C4">
        <w:rPr>
          <w:rFonts w:cs="Arial"/>
          <w:szCs w:val="20"/>
        </w:rPr>
        <w:t xml:space="preserve">Smluvní strany vylučují aplikaci následujících ustanovení občanského zákoníku na tuto smlouvu: § 557, §§ </w:t>
      </w:r>
      <w:proofErr w:type="gramStart"/>
      <w:r w:rsidRPr="000662C4">
        <w:rPr>
          <w:rFonts w:cs="Arial"/>
          <w:szCs w:val="20"/>
        </w:rPr>
        <w:t>1793 – 1795</w:t>
      </w:r>
      <w:proofErr w:type="gramEnd"/>
      <w:r w:rsidRPr="000662C4">
        <w:rPr>
          <w:rFonts w:cs="Arial"/>
          <w:szCs w:val="20"/>
        </w:rPr>
        <w:t>, § 1799</w:t>
      </w:r>
      <w:r w:rsidR="003439E8" w:rsidRPr="000662C4">
        <w:rPr>
          <w:rFonts w:cs="Arial"/>
          <w:szCs w:val="20"/>
        </w:rPr>
        <w:t xml:space="preserve"> a</w:t>
      </w:r>
      <w:r w:rsidRPr="000662C4">
        <w:rPr>
          <w:rFonts w:cs="Arial"/>
          <w:szCs w:val="20"/>
        </w:rPr>
        <w:t xml:space="preserve"> § 1800</w:t>
      </w:r>
      <w:r w:rsidR="003439E8" w:rsidRPr="000662C4">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592054D" w:rsidR="00835C38" w:rsidRPr="00487203" w:rsidRDefault="0065209F" w:rsidP="00AA2874">
      <w:pPr>
        <w:pStyle w:val="Odstavecseseznamem"/>
        <w:numPr>
          <w:ilvl w:val="0"/>
          <w:numId w:val="18"/>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w:t>
      </w:r>
      <w:proofErr w:type="gramStart"/>
      <w:r w:rsidR="00835C38" w:rsidRPr="00487203">
        <w:rPr>
          <w:iCs/>
        </w:rPr>
        <w:t>50.000,-</w:t>
      </w:r>
      <w:proofErr w:type="gramEnd"/>
      <w:r w:rsidR="00835C38" w:rsidRPr="00487203">
        <w:rPr>
          <w:iCs/>
        </w:rPr>
        <w:t xml:space="preserve"> Kč.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w:t>
      </w:r>
      <w:r w:rsidR="00835C38" w:rsidRPr="00487203">
        <w:rPr>
          <w:iCs/>
        </w:rPr>
        <w:lastRenderedPageBreak/>
        <w:t xml:space="preserve">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77777777" w:rsidR="009E3167" w:rsidRPr="00DA2C52" w:rsidRDefault="009E3167"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8241C0D"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 </w:t>
      </w:r>
      <w:r w:rsidR="00805A5D">
        <w:rPr>
          <w:rFonts w:cs="Arial"/>
          <w:szCs w:val="20"/>
        </w:rPr>
        <w:t>Cenová specifikace předmětu plnění</w:t>
      </w:r>
      <w:r>
        <w:rPr>
          <w:rFonts w:cs="Arial"/>
          <w:szCs w:val="20"/>
        </w:rPr>
        <w:t>;</w:t>
      </w:r>
    </w:p>
    <w:p w14:paraId="65CD6E3D" w14:textId="77777777"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FF65ED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805A5D">
        <w:rPr>
          <w:rFonts w:cs="Arial"/>
          <w:szCs w:val="20"/>
        </w:rPr>
        <w:t>účastníkem</w:t>
      </w:r>
      <w:r w:rsidR="000662C4">
        <w:rPr>
          <w:rFonts w:cs="Arial"/>
          <w:szCs w:val="20"/>
        </w:rPr>
        <w:t>;</w:t>
      </w:r>
    </w:p>
    <w:p w14:paraId="7741E325" w14:textId="777777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4C811D8" w14:textId="28DB1C88" w:rsidR="00FE3275" w:rsidRDefault="00FE3275" w:rsidP="00FE327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175917">
        <w:rPr>
          <w:rFonts w:eastAsia="Calibri" w:cs="Arial"/>
          <w:szCs w:val="20"/>
          <w:u w:val="single"/>
          <w:lang w:eastAsia="en-US"/>
        </w:rPr>
        <w:t>5</w:t>
      </w:r>
      <w:r>
        <w:rPr>
          <w:rFonts w:eastAsia="Calibri" w:cs="Arial"/>
          <w:szCs w:val="20"/>
          <w:lang w:eastAsia="en-US"/>
        </w:rPr>
        <w:t xml:space="preserve"> – </w:t>
      </w:r>
      <w:r w:rsidR="0040670A">
        <w:rPr>
          <w:rFonts w:eastAsia="Calibri" w:cs="Arial"/>
          <w:szCs w:val="20"/>
          <w:lang w:eastAsia="en-US"/>
        </w:rPr>
        <w:t xml:space="preserve">Podmínky balení a </w:t>
      </w:r>
      <w:r w:rsidR="0040670A" w:rsidRPr="006853EC">
        <w:rPr>
          <w:rFonts w:eastAsia="Calibri" w:cs="Arial"/>
          <w:szCs w:val="20"/>
          <w:lang w:eastAsia="en-US"/>
        </w:rPr>
        <w:t>zapůjčení, vrácení a úhrady ceny obalů</w:t>
      </w:r>
      <w:r>
        <w:rPr>
          <w:rFonts w:eastAsia="Calibri" w:cs="Arial"/>
          <w:szCs w:val="20"/>
          <w:lang w:eastAsia="en-US"/>
        </w:rPr>
        <w:t>;</w:t>
      </w:r>
    </w:p>
    <w:p w14:paraId="5FFB9A48" w14:textId="180122D3" w:rsidR="00327D7B" w:rsidRDefault="00FE3275" w:rsidP="00694B7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75917">
        <w:rPr>
          <w:rFonts w:eastAsia="Calibri" w:cs="Arial"/>
          <w:szCs w:val="20"/>
          <w:u w:val="single"/>
          <w:lang w:eastAsia="en-US"/>
        </w:rPr>
        <w:t>6</w:t>
      </w:r>
      <w:r w:rsidRPr="006853EC">
        <w:rPr>
          <w:rFonts w:eastAsia="Calibri" w:cs="Arial"/>
          <w:szCs w:val="20"/>
          <w:lang w:eastAsia="en-US"/>
        </w:rPr>
        <w:t xml:space="preserve"> – </w:t>
      </w:r>
      <w:r w:rsidR="0040670A" w:rsidRPr="00F706F8">
        <w:rPr>
          <w:rFonts w:cs="Arial"/>
          <w:szCs w:val="20"/>
        </w:rPr>
        <w:t>Specifické podmínky pro</w:t>
      </w:r>
      <w:r w:rsidR="0040670A">
        <w:rPr>
          <w:rFonts w:cs="Arial"/>
          <w:szCs w:val="20"/>
        </w:rPr>
        <w:t xml:space="preserve"> dopravu,</w:t>
      </w:r>
      <w:r w:rsidR="0040670A" w:rsidRPr="00F706F8">
        <w:rPr>
          <w:rFonts w:cs="Arial"/>
          <w:szCs w:val="20"/>
        </w:rPr>
        <w:t xml:space="preserve"> skladování</w:t>
      </w:r>
      <w:r w:rsidR="0040670A" w:rsidRPr="006853EC">
        <w:rPr>
          <w:rFonts w:cs="Arial"/>
          <w:szCs w:val="20"/>
        </w:rPr>
        <w:t xml:space="preserve"> nebo manipulaci</w:t>
      </w:r>
      <w:r w:rsidR="00694B7A">
        <w:rPr>
          <w:rFonts w:eastAsia="Calibri" w:cs="Arial"/>
          <w:szCs w:val="20"/>
          <w:lang w:eastAsia="en-US"/>
        </w:rPr>
        <w:t>;</w:t>
      </w:r>
    </w:p>
    <w:p w14:paraId="3C42B412" w14:textId="064DFA4A" w:rsidR="00694B7A" w:rsidRPr="00550FD2" w:rsidRDefault="00694B7A" w:rsidP="00694B7A">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Algoritmus </w:t>
      </w:r>
      <w:r w:rsidR="00396437">
        <w:rPr>
          <w:rFonts w:eastAsia="Calibri" w:cs="Arial"/>
          <w:szCs w:val="20"/>
          <w:lang w:eastAsia="en-US"/>
        </w:rPr>
        <w:t>výpočtu aktualizované duté ceny</w:t>
      </w:r>
      <w:r>
        <w:rPr>
          <w:rFonts w:eastAsia="Calibri" w:cs="Arial"/>
          <w:szCs w:val="20"/>
          <w:lang w:eastAsia="en-US"/>
        </w:rPr>
        <w:t>.</w:t>
      </w:r>
    </w:p>
    <w:p w14:paraId="30A16F97" w14:textId="77777777" w:rsidR="00694B7A" w:rsidRPr="00694B7A" w:rsidRDefault="00694B7A" w:rsidP="00694B7A">
      <w:pPr>
        <w:spacing w:line="280" w:lineRule="atLeast"/>
        <w:ind w:left="360"/>
        <w:jc w:val="both"/>
        <w:rPr>
          <w:rFonts w:eastAsia="Calibri" w:cs="Arial"/>
          <w:szCs w:val="20"/>
          <w:lang w:eastAsia="en-US"/>
        </w:rPr>
      </w:pPr>
    </w:p>
    <w:p w14:paraId="5FFB9A49" w14:textId="77777777" w:rsidR="00327D7B" w:rsidRPr="00DA2C52" w:rsidRDefault="00327D7B" w:rsidP="00060B31">
      <w:pPr>
        <w:spacing w:line="280" w:lineRule="atLeast"/>
        <w:jc w:val="both"/>
        <w:rPr>
          <w:rFonts w:cs="Arial"/>
          <w:szCs w:val="20"/>
        </w:rPr>
      </w:pPr>
    </w:p>
    <w:p w14:paraId="5FFB9A4A" w14:textId="4DE1B976" w:rsidR="00327D7B" w:rsidRPr="00DA2C52" w:rsidRDefault="003B4240" w:rsidP="006D1571">
      <w:pPr>
        <w:spacing w:line="280" w:lineRule="atLeast"/>
        <w:jc w:val="both"/>
        <w:rPr>
          <w:rFonts w:cs="Arial"/>
          <w:szCs w:val="20"/>
        </w:rPr>
      </w:pPr>
      <w:r>
        <w:rPr>
          <w:rFonts w:cs="Arial"/>
          <w:szCs w:val="20"/>
        </w:rPr>
        <w:t>Místo:</w:t>
      </w:r>
      <w:r w:rsidR="00327D7B" w:rsidRPr="00DA2C52">
        <w:rPr>
          <w:rFonts w:cs="Arial"/>
          <w:szCs w:val="20"/>
        </w:rPr>
        <w:t> </w:t>
      </w:r>
      <w:r w:rsidR="006D1571" w:rsidRPr="006D1571">
        <w:rPr>
          <w:rFonts w:cs="Arial"/>
          <w:szCs w:val="20"/>
          <w:highlight w:val="green"/>
        </w:rPr>
        <w:t xml:space="preserve">doplní </w:t>
      </w:r>
      <w:r>
        <w:rPr>
          <w:rFonts w:cs="Arial"/>
          <w:szCs w:val="20"/>
          <w:highlight w:val="green"/>
        </w:rPr>
        <w:t>účastník</w:t>
      </w:r>
      <w:r w:rsidR="00327D7B" w:rsidRPr="00DA2C52">
        <w:rPr>
          <w:rFonts w:cs="Arial"/>
          <w:szCs w:val="20"/>
        </w:rPr>
        <w:tab/>
      </w:r>
      <w:r w:rsidR="00805A5D">
        <w:rPr>
          <w:rFonts w:cs="Arial"/>
          <w:szCs w:val="20"/>
        </w:rPr>
        <w:tab/>
      </w:r>
      <w:r w:rsidR="00805A5D">
        <w:rPr>
          <w:rFonts w:cs="Arial"/>
          <w:szCs w:val="20"/>
        </w:rPr>
        <w:tab/>
      </w:r>
      <w:r w:rsidR="00805A5D">
        <w:rPr>
          <w:rFonts w:cs="Arial"/>
          <w:szCs w:val="20"/>
        </w:rPr>
        <w:tab/>
      </w:r>
      <w:r>
        <w:rPr>
          <w:rFonts w:cs="Arial"/>
          <w:szCs w:val="20"/>
        </w:rPr>
        <w:t>Místo:</w:t>
      </w:r>
      <w:r w:rsidR="001317C1">
        <w:rPr>
          <w:rFonts w:cs="Arial"/>
          <w:szCs w:val="20"/>
        </w:rPr>
        <w:t> </w:t>
      </w:r>
      <w:r>
        <w:rPr>
          <w:rFonts w:cs="Arial"/>
          <w:szCs w:val="20"/>
        </w:rPr>
        <w:t>Brno</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25EEC01E" w:rsidR="00327D7B" w:rsidRPr="00DA2C52" w:rsidRDefault="00805A5D" w:rsidP="00060B31">
      <w:pPr>
        <w:spacing w:line="280" w:lineRule="atLeast"/>
        <w:jc w:val="both"/>
        <w:rPr>
          <w:rFonts w:cs="Arial"/>
          <w:b/>
          <w:szCs w:val="20"/>
        </w:rPr>
      </w:pPr>
      <w:r>
        <w:rPr>
          <w:rFonts w:cs="Arial"/>
          <w:b/>
          <w:szCs w:val="20"/>
        </w:rPr>
        <w:t>Za a jménem p</w:t>
      </w:r>
      <w:r w:rsidR="0065209F">
        <w:rPr>
          <w:rFonts w:cs="Arial"/>
          <w:b/>
          <w:szCs w:val="20"/>
        </w:rPr>
        <w:t>rodávající</w:t>
      </w:r>
      <w:r>
        <w:rPr>
          <w:rFonts w:cs="Arial"/>
          <w:b/>
          <w:szCs w:val="20"/>
        </w:rPr>
        <w:t>ho</w:t>
      </w:r>
      <w:r w:rsidR="000A7D55">
        <w:rPr>
          <w:rFonts w:cs="Arial"/>
          <w:b/>
          <w:szCs w:val="20"/>
        </w:rPr>
        <w:t xml:space="preserve"> č. 1</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Za a jménem k</w:t>
      </w:r>
      <w:r w:rsidR="0065209F">
        <w:rPr>
          <w:rFonts w:cs="Arial"/>
          <w:b/>
          <w:szCs w:val="20"/>
        </w:rPr>
        <w:t>upující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sidR="000A7D55">
        <w:rPr>
          <w:rFonts w:cs="Arial"/>
          <w:b/>
          <w:szCs w:val="20"/>
        </w:rPr>
        <w:t xml:space="preserve"> </w:t>
      </w:r>
      <w:r w:rsidR="00737393" w:rsidRPr="006D1571">
        <w:rPr>
          <w:rFonts w:cs="Arial"/>
          <w:szCs w:val="20"/>
          <w:highlight w:val="green"/>
        </w:rPr>
        <w:t xml:space="preserve">doplní </w:t>
      </w:r>
      <w:r w:rsidR="00737393">
        <w:rPr>
          <w:rFonts w:cs="Arial"/>
          <w:szCs w:val="20"/>
          <w:highlight w:val="green"/>
        </w:rPr>
        <w:t>účastník</w:t>
      </w:r>
      <w:r>
        <w:rPr>
          <w:rFonts w:cs="Arial"/>
          <w:b/>
          <w:szCs w:val="20"/>
        </w:rPr>
        <w:tab/>
      </w:r>
      <w:r>
        <w:rPr>
          <w:rFonts w:cs="Arial"/>
          <w:b/>
          <w:szCs w:val="20"/>
        </w:rPr>
        <w:tab/>
      </w:r>
      <w:r>
        <w:rPr>
          <w:rFonts w:cs="Arial"/>
          <w:b/>
          <w:szCs w:val="20"/>
        </w:rPr>
        <w:tab/>
      </w:r>
      <w:r>
        <w:rPr>
          <w:rFonts w:cs="Arial"/>
          <w:b/>
          <w:szCs w:val="20"/>
        </w:rPr>
        <w:tab/>
      </w:r>
      <w:r>
        <w:rPr>
          <w:rFonts w:cs="Arial"/>
          <w:b/>
          <w:szCs w:val="20"/>
        </w:rPr>
        <w:tab/>
      </w:r>
      <w:r w:rsidR="000A7D55">
        <w:rPr>
          <w:rFonts w:cs="Arial"/>
          <w:b/>
          <w:szCs w:val="20"/>
        </w:rPr>
        <w:tab/>
      </w:r>
      <w:r w:rsidR="003B4240">
        <w:rPr>
          <w:rFonts w:cs="Arial"/>
          <w:b/>
          <w:bCs/>
          <w:iCs/>
          <w:szCs w:val="20"/>
        </w:rPr>
        <w:t>EG.D, a.s.</w:t>
      </w:r>
    </w:p>
    <w:p w14:paraId="5FFB9A4E" w14:textId="77777777" w:rsidR="00327D7B" w:rsidRPr="00DA2C52" w:rsidRDefault="00327D7B" w:rsidP="00060B31">
      <w:pPr>
        <w:spacing w:line="280" w:lineRule="atLeast"/>
        <w:jc w:val="both"/>
        <w:rPr>
          <w:rFonts w:cs="Arial"/>
          <w:szCs w:val="20"/>
        </w:rPr>
      </w:pPr>
    </w:p>
    <w:p w14:paraId="5FFB9A4F" w14:textId="5501C27B" w:rsidR="00327D7B" w:rsidRDefault="00327D7B" w:rsidP="00060B31">
      <w:pPr>
        <w:spacing w:line="280" w:lineRule="atLeast"/>
        <w:jc w:val="both"/>
        <w:rPr>
          <w:rFonts w:cs="Arial"/>
          <w:szCs w:val="20"/>
        </w:rPr>
      </w:pPr>
    </w:p>
    <w:p w14:paraId="3F8EC7C5" w14:textId="77777777" w:rsidR="00805A5D" w:rsidRPr="00DA2C52" w:rsidRDefault="00805A5D" w:rsidP="00060B31">
      <w:pPr>
        <w:spacing w:line="280" w:lineRule="atLeast"/>
        <w:jc w:val="both"/>
        <w:rPr>
          <w:rFonts w:cs="Arial"/>
          <w:szCs w:val="20"/>
        </w:rPr>
      </w:pPr>
    </w:p>
    <w:p w14:paraId="5FFB9A50" w14:textId="534D18F6"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000A7D55">
        <w:rPr>
          <w:rFonts w:cs="Arial"/>
          <w:szCs w:val="20"/>
        </w:rPr>
        <w:tab/>
      </w:r>
      <w:r w:rsidRPr="006D1571">
        <w:rPr>
          <w:rFonts w:cs="Arial"/>
          <w:szCs w:val="20"/>
          <w:highlight w:val="yellow"/>
        </w:rPr>
        <w:t>____________________________________</w:t>
      </w:r>
    </w:p>
    <w:p w14:paraId="0EB9D09A" w14:textId="4FC37BF2" w:rsidR="003B4240" w:rsidRDefault="003B4240" w:rsidP="00835C38">
      <w:pPr>
        <w:spacing w:line="280" w:lineRule="atLeast"/>
        <w:rPr>
          <w:rStyle w:val="platne1"/>
          <w:rFonts w:cs="Arial"/>
          <w:b/>
          <w:szCs w:val="20"/>
        </w:rPr>
      </w:pPr>
      <w:r>
        <w:rPr>
          <w:rStyle w:val="platne1"/>
          <w:rFonts w:cs="Arial"/>
          <w:b/>
          <w:szCs w:val="20"/>
          <w:highlight w:val="green"/>
        </w:rPr>
        <w:t xml:space="preserve">Jméno: </w:t>
      </w:r>
      <w:r w:rsidR="00327D7B" w:rsidRPr="00600A56">
        <w:rPr>
          <w:rStyle w:val="platne1"/>
          <w:rFonts w:cs="Arial"/>
          <w:b/>
          <w:szCs w:val="20"/>
          <w:highlight w:val="green"/>
        </w:rPr>
        <w:t xml:space="preserve">doplní </w:t>
      </w:r>
      <w:r>
        <w:rPr>
          <w:rStyle w:val="platne1"/>
          <w:rFonts w:cs="Arial"/>
          <w:b/>
          <w:szCs w:val="20"/>
          <w:highlight w:val="green"/>
        </w:rPr>
        <w:t>účastník</w:t>
      </w:r>
      <w:r w:rsidR="00805A5D">
        <w:rPr>
          <w:rStyle w:val="platne1"/>
          <w:rFonts w:cs="Arial"/>
          <w:b/>
          <w:szCs w:val="20"/>
        </w:rPr>
        <w:tab/>
      </w:r>
      <w:r w:rsidR="00805A5D">
        <w:rPr>
          <w:rStyle w:val="platne1"/>
          <w:rFonts w:cs="Arial"/>
          <w:b/>
          <w:szCs w:val="20"/>
        </w:rPr>
        <w:tab/>
      </w:r>
      <w:r w:rsidR="00805A5D">
        <w:rPr>
          <w:rStyle w:val="platne1"/>
          <w:rFonts w:cs="Arial"/>
          <w:b/>
          <w:szCs w:val="20"/>
        </w:rPr>
        <w:tab/>
      </w:r>
      <w:r w:rsidR="000A7D55">
        <w:rPr>
          <w:rStyle w:val="platne1"/>
          <w:rFonts w:cs="Arial"/>
          <w:b/>
          <w:szCs w:val="20"/>
        </w:rPr>
        <w:tab/>
      </w:r>
      <w:r w:rsidR="000A7D55" w:rsidRPr="000A7D55">
        <w:rPr>
          <w:highlight w:val="yellow"/>
        </w:rPr>
        <w:t>následně doplní zadavatel</w:t>
      </w:r>
    </w:p>
    <w:p w14:paraId="2F44A01A" w14:textId="6495B359" w:rsidR="00835C38" w:rsidRDefault="003B4240" w:rsidP="00835C38">
      <w:pPr>
        <w:spacing w:line="280" w:lineRule="atLeast"/>
        <w:rPr>
          <w:rFonts w:cs="Arial"/>
          <w:szCs w:val="20"/>
        </w:rPr>
      </w:pPr>
      <w:r w:rsidRPr="003B4240">
        <w:rPr>
          <w:rStyle w:val="platne1"/>
          <w:rFonts w:cs="Arial"/>
          <w:b/>
          <w:szCs w:val="20"/>
          <w:highlight w:val="green"/>
        </w:rPr>
        <w:t>Funkce: doplní účastník</w:t>
      </w:r>
      <w:r w:rsidR="00327D7B" w:rsidRPr="00DA2C52">
        <w:rPr>
          <w:rStyle w:val="platne1"/>
          <w:rFonts w:cs="Arial"/>
          <w:b/>
          <w:szCs w:val="20"/>
        </w:rPr>
        <w:tab/>
      </w:r>
      <w:r w:rsidR="00327D7B" w:rsidRPr="00DA2C52">
        <w:rPr>
          <w:rStyle w:val="platne1"/>
          <w:rFonts w:cs="Arial"/>
          <w:b/>
          <w:szCs w:val="20"/>
        </w:rPr>
        <w:tab/>
      </w:r>
      <w:r w:rsidR="00805A5D">
        <w:rPr>
          <w:rFonts w:cs="Arial"/>
          <w:b/>
          <w:szCs w:val="20"/>
        </w:rPr>
        <w:tab/>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3" w14:textId="075C6831" w:rsidR="00B1686C" w:rsidRDefault="00B1686C" w:rsidP="00835C38">
      <w:pPr>
        <w:spacing w:line="280" w:lineRule="atLeast"/>
        <w:rPr>
          <w:rFonts w:cs="Arial"/>
          <w:szCs w:val="20"/>
        </w:rPr>
      </w:pPr>
    </w:p>
    <w:p w14:paraId="7F15D1ED" w14:textId="24A42FBD" w:rsidR="000A7D55" w:rsidRPr="000A7D55" w:rsidRDefault="000A7D55" w:rsidP="00835C38">
      <w:pPr>
        <w:spacing w:line="280" w:lineRule="atLeast"/>
        <w:rPr>
          <w:rFonts w:cs="Arial"/>
          <w:b/>
          <w:bCs/>
          <w:szCs w:val="20"/>
        </w:rPr>
      </w:pPr>
      <w:r w:rsidRPr="000A7D55">
        <w:rPr>
          <w:rFonts w:cs="Arial"/>
          <w:b/>
          <w:bCs/>
          <w:szCs w:val="20"/>
        </w:rPr>
        <w:t>Za a jménem prodávajícího č. 2:</w:t>
      </w:r>
    </w:p>
    <w:p w14:paraId="49C836F5" w14:textId="123D590D" w:rsidR="000A7D55" w:rsidRPr="0044166B" w:rsidRDefault="000A7D55" w:rsidP="0044166B">
      <w:pPr>
        <w:spacing w:line="280" w:lineRule="atLeast"/>
        <w:jc w:val="both"/>
        <w:rPr>
          <w:rFonts w:cs="Arial"/>
          <w:szCs w:val="20"/>
          <w:highlight w:val="green"/>
        </w:rPr>
      </w:pPr>
      <w:r w:rsidRPr="0044166B">
        <w:rPr>
          <w:rFonts w:cs="Arial"/>
          <w:szCs w:val="20"/>
          <w:highlight w:val="green"/>
        </w:rPr>
        <w:t>doplní účastník</w:t>
      </w:r>
    </w:p>
    <w:p w14:paraId="2E7B5E35" w14:textId="5764720D" w:rsidR="000A7D55" w:rsidRDefault="000A7D55" w:rsidP="000A7D55">
      <w:pPr>
        <w:spacing w:line="280" w:lineRule="atLeast"/>
        <w:jc w:val="both"/>
        <w:rPr>
          <w:rFonts w:cs="Arial"/>
          <w:szCs w:val="20"/>
        </w:rPr>
      </w:pPr>
    </w:p>
    <w:p w14:paraId="3D75F238" w14:textId="77777777" w:rsidR="000A7D55" w:rsidRDefault="000A7D55" w:rsidP="000A7D55">
      <w:pPr>
        <w:spacing w:line="280" w:lineRule="atLeast"/>
        <w:jc w:val="both"/>
        <w:rPr>
          <w:rFonts w:cs="Arial"/>
          <w:szCs w:val="20"/>
        </w:rPr>
      </w:pPr>
    </w:p>
    <w:p w14:paraId="7A7E392D" w14:textId="77777777" w:rsidR="000A7D55" w:rsidRDefault="000A7D55" w:rsidP="000A7D55">
      <w:pPr>
        <w:spacing w:line="280" w:lineRule="atLeast"/>
        <w:jc w:val="both"/>
        <w:rPr>
          <w:rFonts w:cs="Arial"/>
          <w:szCs w:val="20"/>
        </w:rPr>
      </w:pPr>
    </w:p>
    <w:p w14:paraId="1EDA0F10" w14:textId="70DA1C57" w:rsidR="000A7D55" w:rsidRPr="00DA2C52" w:rsidRDefault="000A7D55" w:rsidP="000A7D55">
      <w:pPr>
        <w:spacing w:line="280" w:lineRule="atLeast"/>
        <w:jc w:val="both"/>
        <w:rPr>
          <w:rFonts w:cs="Arial"/>
          <w:szCs w:val="20"/>
        </w:rPr>
      </w:pPr>
      <w:r w:rsidRPr="00DA2C52">
        <w:rPr>
          <w:rFonts w:cs="Arial"/>
          <w:szCs w:val="20"/>
        </w:rPr>
        <w:t>______________________</w:t>
      </w:r>
      <w:r w:rsidRPr="00DA2C52">
        <w:rPr>
          <w:rFonts w:cs="Arial"/>
          <w:szCs w:val="20"/>
        </w:rPr>
        <w:tab/>
      </w:r>
      <w:r w:rsidRPr="00DA2C52">
        <w:rPr>
          <w:rFonts w:cs="Arial"/>
          <w:szCs w:val="20"/>
        </w:rPr>
        <w:tab/>
      </w:r>
      <w:r w:rsidRPr="00DA2C52">
        <w:rPr>
          <w:rFonts w:cs="Arial"/>
          <w:szCs w:val="20"/>
        </w:rPr>
        <w:tab/>
      </w:r>
      <w:r>
        <w:rPr>
          <w:rFonts w:cs="Arial"/>
          <w:szCs w:val="20"/>
        </w:rPr>
        <w:tab/>
      </w:r>
      <w:r w:rsidRPr="006D1571">
        <w:rPr>
          <w:rFonts w:cs="Arial"/>
          <w:szCs w:val="20"/>
          <w:highlight w:val="yellow"/>
        </w:rPr>
        <w:t>____________________________________</w:t>
      </w:r>
    </w:p>
    <w:p w14:paraId="2E80ABC2" w14:textId="77777777" w:rsidR="000A7D55" w:rsidRDefault="000A7D55" w:rsidP="000A7D55">
      <w:pPr>
        <w:spacing w:line="280" w:lineRule="atLeast"/>
        <w:rPr>
          <w:rStyle w:val="platne1"/>
          <w:rFonts w:cs="Arial"/>
          <w:b/>
          <w:szCs w:val="20"/>
        </w:rPr>
      </w:pPr>
      <w:r>
        <w:rPr>
          <w:rStyle w:val="platne1"/>
          <w:rFonts w:cs="Arial"/>
          <w:b/>
          <w:szCs w:val="20"/>
          <w:highlight w:val="green"/>
        </w:rPr>
        <w:t xml:space="preserve">Jméno: </w:t>
      </w:r>
      <w:r w:rsidRPr="00600A56">
        <w:rPr>
          <w:rStyle w:val="platne1"/>
          <w:rFonts w:cs="Arial"/>
          <w:b/>
          <w:szCs w:val="20"/>
          <w:highlight w:val="green"/>
        </w:rPr>
        <w:t xml:space="preserve">doplní </w:t>
      </w:r>
      <w:r>
        <w:rPr>
          <w:rStyle w:val="platne1"/>
          <w:rFonts w:cs="Arial"/>
          <w:b/>
          <w:szCs w:val="20"/>
          <w:highlight w:val="green"/>
        </w:rPr>
        <w:t>účastník</w:t>
      </w:r>
      <w:r>
        <w:rPr>
          <w:rStyle w:val="platne1"/>
          <w:rFonts w:cs="Arial"/>
          <w:b/>
          <w:szCs w:val="20"/>
        </w:rPr>
        <w:tab/>
      </w:r>
      <w:r>
        <w:rPr>
          <w:rStyle w:val="platne1"/>
          <w:rFonts w:cs="Arial"/>
          <w:b/>
          <w:szCs w:val="20"/>
        </w:rPr>
        <w:tab/>
      </w:r>
      <w:r>
        <w:rPr>
          <w:rStyle w:val="platne1"/>
          <w:rFonts w:cs="Arial"/>
          <w:b/>
          <w:szCs w:val="20"/>
        </w:rPr>
        <w:tab/>
      </w:r>
      <w:r>
        <w:rPr>
          <w:rStyle w:val="platne1"/>
          <w:rFonts w:cs="Arial"/>
          <w:b/>
          <w:szCs w:val="20"/>
        </w:rPr>
        <w:tab/>
      </w:r>
      <w:r w:rsidRPr="000A7D55">
        <w:rPr>
          <w:highlight w:val="yellow"/>
        </w:rPr>
        <w:t>následně doplní zadavatel</w:t>
      </w:r>
    </w:p>
    <w:p w14:paraId="09C32A6F" w14:textId="194A0E3E" w:rsidR="00805A5D" w:rsidRDefault="000A7D55" w:rsidP="000A7D55">
      <w:pPr>
        <w:spacing w:line="280" w:lineRule="atLeast"/>
        <w:rPr>
          <w:rFonts w:cs="Arial"/>
          <w:szCs w:val="20"/>
        </w:rPr>
      </w:pPr>
      <w:r w:rsidRPr="003B4240">
        <w:rPr>
          <w:rStyle w:val="platne1"/>
          <w:rFonts w:cs="Arial"/>
          <w:b/>
          <w:szCs w:val="20"/>
          <w:highlight w:val="green"/>
        </w:rPr>
        <w:t>Funkce: doplní účastník</w:t>
      </w:r>
    </w:p>
    <w:p w14:paraId="5FFB9A56" w14:textId="0B6EB979" w:rsidR="00B1686C" w:rsidRPr="00DA2C52" w:rsidRDefault="00B1686C" w:rsidP="00E64D1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0A7D55">
        <w:rPr>
          <w:rFonts w:cs="Arial"/>
          <w:szCs w:val="20"/>
        </w:rPr>
        <w:tab/>
      </w:r>
      <w:r w:rsidR="00835C38">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93563" w14:textId="77777777" w:rsidR="00023DE8" w:rsidRDefault="00023DE8" w:rsidP="00E25C9A">
      <w:r>
        <w:separator/>
      </w:r>
    </w:p>
  </w:endnote>
  <w:endnote w:type="continuationSeparator" w:id="0">
    <w:p w14:paraId="26B41469" w14:textId="77777777" w:rsidR="00023DE8" w:rsidRDefault="00023DE8" w:rsidP="00E25C9A">
      <w:r>
        <w:continuationSeparator/>
      </w:r>
    </w:p>
  </w:endnote>
  <w:endnote w:type="continuationNotice" w:id="1">
    <w:p w14:paraId="7128B4C4" w14:textId="77777777" w:rsidR="00023DE8" w:rsidRDefault="00023D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FD38D" w14:textId="77777777" w:rsidR="00023DE8" w:rsidRDefault="00023DE8" w:rsidP="00E25C9A">
      <w:r>
        <w:separator/>
      </w:r>
    </w:p>
  </w:footnote>
  <w:footnote w:type="continuationSeparator" w:id="0">
    <w:p w14:paraId="0388401A" w14:textId="77777777" w:rsidR="00023DE8" w:rsidRDefault="00023DE8" w:rsidP="00E25C9A">
      <w:r>
        <w:continuationSeparator/>
      </w:r>
    </w:p>
  </w:footnote>
  <w:footnote w:type="continuationNotice" w:id="1">
    <w:p w14:paraId="04BC7F01" w14:textId="77777777" w:rsidR="00023DE8" w:rsidRDefault="00023D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9F78D" w14:textId="2FE9D035" w:rsidR="00B7661D" w:rsidRDefault="00B7661D" w:rsidP="00B7661D">
    <w:pPr>
      <w:pStyle w:val="Zhlav"/>
      <w:jc w:val="right"/>
      <w:rPr>
        <w:b/>
        <w:sz w:val="18"/>
        <w:szCs w:val="20"/>
      </w:rPr>
    </w:pPr>
    <w:bookmarkStart w:id="9" w:name="_Hlk19711000"/>
    <w:r>
      <w:rPr>
        <w:b/>
        <w:sz w:val="18"/>
        <w:szCs w:val="20"/>
      </w:rPr>
      <w:t>Číslo smlouvy kupujícího</w:t>
    </w:r>
    <w:r w:rsidR="00C24850">
      <w:rPr>
        <w:b/>
        <w:sz w:val="18"/>
        <w:szCs w:val="20"/>
      </w:rPr>
      <w:t xml:space="preserve"> (kontrakt č. 1)</w:t>
    </w:r>
    <w:r>
      <w:rPr>
        <w:b/>
        <w:sz w:val="18"/>
        <w:szCs w:val="20"/>
      </w:rPr>
      <w:t xml:space="preserve">: </w:t>
    </w:r>
    <w:r w:rsidR="000D2A42" w:rsidRPr="0044166B">
      <w:rPr>
        <w:b/>
        <w:sz w:val="18"/>
        <w:szCs w:val="20"/>
        <w:highlight w:val="yellow"/>
      </w:rPr>
      <w:t xml:space="preserve">následně </w:t>
    </w:r>
    <w:r w:rsidRPr="000A0E80">
      <w:rPr>
        <w:b/>
        <w:sz w:val="18"/>
        <w:szCs w:val="20"/>
        <w:highlight w:val="yellow"/>
      </w:rPr>
      <w:t>doplní zadavatel</w:t>
    </w:r>
  </w:p>
  <w:p w14:paraId="2C6B3AE5" w14:textId="3F7CD431" w:rsidR="00C24850" w:rsidRPr="00C24850" w:rsidRDefault="00C24850" w:rsidP="00B7661D">
    <w:pPr>
      <w:pStyle w:val="Zhlav"/>
      <w:jc w:val="right"/>
      <w:rPr>
        <w:b/>
        <w:sz w:val="18"/>
        <w:szCs w:val="20"/>
        <w:highlight w:val="yellow"/>
      </w:rPr>
    </w:pPr>
    <w:r>
      <w:rPr>
        <w:b/>
        <w:sz w:val="18"/>
        <w:szCs w:val="20"/>
      </w:rPr>
      <w:t xml:space="preserve">Číslo smlouvy kupujícího (kontrakt č. 2): </w:t>
    </w:r>
    <w:r w:rsidR="000D2A42" w:rsidRPr="0044166B">
      <w:rPr>
        <w:b/>
        <w:sz w:val="18"/>
        <w:szCs w:val="20"/>
        <w:highlight w:val="yellow"/>
      </w:rPr>
      <w:t xml:space="preserve">následně </w:t>
    </w:r>
    <w:r w:rsidRPr="00C24850">
      <w:rPr>
        <w:b/>
        <w:sz w:val="18"/>
        <w:szCs w:val="20"/>
        <w:highlight w:val="yellow"/>
      </w:rPr>
      <w:t>doplní zadavatel</w:t>
    </w:r>
  </w:p>
  <w:p w14:paraId="1E8A916D" w14:textId="5A3228E7" w:rsidR="00B7661D" w:rsidRDefault="00B7661D" w:rsidP="00B7661D">
    <w:pPr>
      <w:pStyle w:val="Zhlav"/>
      <w:jc w:val="right"/>
      <w:rPr>
        <w:b/>
        <w:sz w:val="18"/>
        <w:szCs w:val="20"/>
      </w:rPr>
    </w:pPr>
    <w:r>
      <w:rPr>
        <w:b/>
        <w:sz w:val="18"/>
        <w:szCs w:val="20"/>
      </w:rPr>
      <w:t xml:space="preserve">Číslo smlouvy prodávajícího č. 1: </w:t>
    </w:r>
    <w:r w:rsidR="000D2A42" w:rsidRPr="0044166B">
      <w:rPr>
        <w:b/>
        <w:sz w:val="18"/>
        <w:szCs w:val="20"/>
        <w:highlight w:val="green"/>
      </w:rPr>
      <w:t xml:space="preserve">následně </w:t>
    </w:r>
    <w:r>
      <w:rPr>
        <w:b/>
        <w:sz w:val="18"/>
        <w:szCs w:val="20"/>
        <w:highlight w:val="green"/>
      </w:rPr>
      <w:t>doplní účastník</w:t>
    </w:r>
  </w:p>
  <w:p w14:paraId="44F9CBB8" w14:textId="2C094E4F" w:rsidR="00B7661D" w:rsidRPr="0044166B" w:rsidRDefault="00B7661D" w:rsidP="00B7661D">
    <w:pPr>
      <w:pStyle w:val="Zhlav"/>
      <w:jc w:val="right"/>
      <w:rPr>
        <w:b/>
        <w:sz w:val="18"/>
        <w:szCs w:val="20"/>
        <w:highlight w:val="green"/>
      </w:rPr>
    </w:pPr>
    <w:r>
      <w:rPr>
        <w:b/>
        <w:sz w:val="18"/>
        <w:szCs w:val="20"/>
      </w:rPr>
      <w:t xml:space="preserve">Číslo smlouvy prodávajícího č. 2: </w:t>
    </w:r>
    <w:r w:rsidR="000D2A42" w:rsidRPr="0044166B">
      <w:rPr>
        <w:b/>
        <w:sz w:val="18"/>
        <w:szCs w:val="20"/>
        <w:highlight w:val="green"/>
      </w:rPr>
      <w:t xml:space="preserve">následně </w:t>
    </w:r>
    <w:r>
      <w:rPr>
        <w:b/>
        <w:sz w:val="18"/>
        <w:szCs w:val="20"/>
        <w:highlight w:val="green"/>
      </w:rPr>
      <w:t>doplní účastník</w:t>
    </w:r>
  </w:p>
  <w:bookmarkEnd w:id="9"/>
  <w:p w14:paraId="5FFB9C69" w14:textId="77777777" w:rsidR="00B65674" w:rsidRPr="002A4F5A" w:rsidRDefault="00B6567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3"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F935E8C"/>
    <w:multiLevelType w:val="hybridMultilevel"/>
    <w:tmpl w:val="E24C24C0"/>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983015"/>
    <w:multiLevelType w:val="hybridMultilevel"/>
    <w:tmpl w:val="7C8EB1DC"/>
    <w:lvl w:ilvl="0" w:tplc="EF0A006A">
      <w:start w:val="1"/>
      <w:numFmt w:val="decimal"/>
      <w:lvlText w:val="%1."/>
      <w:lvlJc w:val="left"/>
      <w:pPr>
        <w:tabs>
          <w:tab w:val="num" w:pos="340"/>
        </w:tabs>
        <w:ind w:left="340" w:hanging="340"/>
      </w:pPr>
      <w:rPr>
        <w:rFonts w:cs="Times New Roman" w:hint="default"/>
        <w:b w:val="0"/>
        <w:bCs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0"/>
  </w:num>
  <w:num w:numId="2">
    <w:abstractNumId w:val="13"/>
  </w:num>
  <w:num w:numId="3">
    <w:abstractNumId w:val="10"/>
  </w:num>
  <w:num w:numId="4">
    <w:abstractNumId w:val="22"/>
  </w:num>
  <w:num w:numId="5">
    <w:abstractNumId w:val="6"/>
  </w:num>
  <w:num w:numId="6">
    <w:abstractNumId w:val="18"/>
  </w:num>
  <w:num w:numId="7">
    <w:abstractNumId w:val="24"/>
  </w:num>
  <w:num w:numId="8">
    <w:abstractNumId w:val="17"/>
  </w:num>
  <w:num w:numId="9">
    <w:abstractNumId w:val="11"/>
  </w:num>
  <w:num w:numId="10">
    <w:abstractNumId w:val="23"/>
  </w:num>
  <w:num w:numId="11">
    <w:abstractNumId w:val="8"/>
  </w:num>
  <w:num w:numId="12">
    <w:abstractNumId w:val="21"/>
  </w:num>
  <w:num w:numId="13">
    <w:abstractNumId w:val="16"/>
  </w:num>
  <w:num w:numId="14">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9"/>
  </w:num>
  <w:num w:numId="18">
    <w:abstractNumId w:val="14"/>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9"/>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llová, Eliška">
    <w15:presenceInfo w15:providerId="AD" w15:userId="S::E19179@eon.com::b7f54a0a-caa5-4107-ad7e-de71c277e3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50FB"/>
    <w:rsid w:val="00006ED6"/>
    <w:rsid w:val="00007A05"/>
    <w:rsid w:val="00010150"/>
    <w:rsid w:val="00011CB5"/>
    <w:rsid w:val="0001204E"/>
    <w:rsid w:val="0001254E"/>
    <w:rsid w:val="00012AE9"/>
    <w:rsid w:val="00013A32"/>
    <w:rsid w:val="00015039"/>
    <w:rsid w:val="0001736A"/>
    <w:rsid w:val="00020FFC"/>
    <w:rsid w:val="00021229"/>
    <w:rsid w:val="000219BF"/>
    <w:rsid w:val="00023DE8"/>
    <w:rsid w:val="00026FB6"/>
    <w:rsid w:val="0002707E"/>
    <w:rsid w:val="0002791F"/>
    <w:rsid w:val="00030BFE"/>
    <w:rsid w:val="00031A85"/>
    <w:rsid w:val="00032CA2"/>
    <w:rsid w:val="00036EB6"/>
    <w:rsid w:val="000370D6"/>
    <w:rsid w:val="00037BD6"/>
    <w:rsid w:val="00044DA2"/>
    <w:rsid w:val="0004560A"/>
    <w:rsid w:val="00045F2F"/>
    <w:rsid w:val="00047B6D"/>
    <w:rsid w:val="00047FD3"/>
    <w:rsid w:val="00051466"/>
    <w:rsid w:val="0005177F"/>
    <w:rsid w:val="0005256D"/>
    <w:rsid w:val="00052D0F"/>
    <w:rsid w:val="00053101"/>
    <w:rsid w:val="00057D88"/>
    <w:rsid w:val="00060308"/>
    <w:rsid w:val="00060B31"/>
    <w:rsid w:val="000612D7"/>
    <w:rsid w:val="00062ED8"/>
    <w:rsid w:val="0006377A"/>
    <w:rsid w:val="000658EA"/>
    <w:rsid w:val="000662C4"/>
    <w:rsid w:val="00066613"/>
    <w:rsid w:val="0007296D"/>
    <w:rsid w:val="00073669"/>
    <w:rsid w:val="000748C1"/>
    <w:rsid w:val="00080D92"/>
    <w:rsid w:val="000815C6"/>
    <w:rsid w:val="0008216B"/>
    <w:rsid w:val="00085840"/>
    <w:rsid w:val="000860F6"/>
    <w:rsid w:val="000865A5"/>
    <w:rsid w:val="000900F6"/>
    <w:rsid w:val="000901F1"/>
    <w:rsid w:val="00092C4D"/>
    <w:rsid w:val="00093D5A"/>
    <w:rsid w:val="000946FB"/>
    <w:rsid w:val="00094D24"/>
    <w:rsid w:val="00094E6D"/>
    <w:rsid w:val="00095700"/>
    <w:rsid w:val="00095815"/>
    <w:rsid w:val="000978C6"/>
    <w:rsid w:val="00097D9A"/>
    <w:rsid w:val="00097EE5"/>
    <w:rsid w:val="000A0E80"/>
    <w:rsid w:val="000A21F1"/>
    <w:rsid w:val="000A3FC0"/>
    <w:rsid w:val="000A4E5A"/>
    <w:rsid w:val="000A7D55"/>
    <w:rsid w:val="000B141D"/>
    <w:rsid w:val="000B1497"/>
    <w:rsid w:val="000B284C"/>
    <w:rsid w:val="000B329A"/>
    <w:rsid w:val="000B3AD1"/>
    <w:rsid w:val="000B4F41"/>
    <w:rsid w:val="000B52D1"/>
    <w:rsid w:val="000B54CC"/>
    <w:rsid w:val="000B6E01"/>
    <w:rsid w:val="000B7326"/>
    <w:rsid w:val="000C3011"/>
    <w:rsid w:val="000C3986"/>
    <w:rsid w:val="000C54C8"/>
    <w:rsid w:val="000C5BAD"/>
    <w:rsid w:val="000D033F"/>
    <w:rsid w:val="000D098F"/>
    <w:rsid w:val="000D29A1"/>
    <w:rsid w:val="000D2A42"/>
    <w:rsid w:val="000D2BA3"/>
    <w:rsid w:val="000D3DE0"/>
    <w:rsid w:val="000D41B6"/>
    <w:rsid w:val="000D5220"/>
    <w:rsid w:val="000D62C5"/>
    <w:rsid w:val="000D6916"/>
    <w:rsid w:val="000D7DD9"/>
    <w:rsid w:val="000D7F24"/>
    <w:rsid w:val="000E07E8"/>
    <w:rsid w:val="000E161C"/>
    <w:rsid w:val="000E2E24"/>
    <w:rsid w:val="000E6C62"/>
    <w:rsid w:val="000E73ED"/>
    <w:rsid w:val="000E7B49"/>
    <w:rsid w:val="000F0357"/>
    <w:rsid w:val="000F19DF"/>
    <w:rsid w:val="000F2300"/>
    <w:rsid w:val="000F29D8"/>
    <w:rsid w:val="000F5430"/>
    <w:rsid w:val="00100779"/>
    <w:rsid w:val="00101349"/>
    <w:rsid w:val="00101F4E"/>
    <w:rsid w:val="001024CA"/>
    <w:rsid w:val="001045AD"/>
    <w:rsid w:val="001066BE"/>
    <w:rsid w:val="001078C4"/>
    <w:rsid w:val="00113769"/>
    <w:rsid w:val="0012045D"/>
    <w:rsid w:val="0012113D"/>
    <w:rsid w:val="00122133"/>
    <w:rsid w:val="00122604"/>
    <w:rsid w:val="00123548"/>
    <w:rsid w:val="0012452C"/>
    <w:rsid w:val="0012489F"/>
    <w:rsid w:val="00125373"/>
    <w:rsid w:val="001317C1"/>
    <w:rsid w:val="00134D91"/>
    <w:rsid w:val="00135CD4"/>
    <w:rsid w:val="00136E33"/>
    <w:rsid w:val="0014015D"/>
    <w:rsid w:val="0014045B"/>
    <w:rsid w:val="0014073B"/>
    <w:rsid w:val="001409D7"/>
    <w:rsid w:val="001419E1"/>
    <w:rsid w:val="00145220"/>
    <w:rsid w:val="00145A2D"/>
    <w:rsid w:val="00145F4C"/>
    <w:rsid w:val="00152470"/>
    <w:rsid w:val="00153034"/>
    <w:rsid w:val="00153143"/>
    <w:rsid w:val="00153343"/>
    <w:rsid w:val="00156305"/>
    <w:rsid w:val="001576ED"/>
    <w:rsid w:val="00157EB0"/>
    <w:rsid w:val="00161273"/>
    <w:rsid w:val="00161DD5"/>
    <w:rsid w:val="0016430F"/>
    <w:rsid w:val="00165E0F"/>
    <w:rsid w:val="001670F5"/>
    <w:rsid w:val="00167F52"/>
    <w:rsid w:val="00175917"/>
    <w:rsid w:val="00176BD4"/>
    <w:rsid w:val="00176F51"/>
    <w:rsid w:val="001809C8"/>
    <w:rsid w:val="001847A1"/>
    <w:rsid w:val="00185238"/>
    <w:rsid w:val="0018704A"/>
    <w:rsid w:val="001900E6"/>
    <w:rsid w:val="00192834"/>
    <w:rsid w:val="00192FAB"/>
    <w:rsid w:val="00193EC0"/>
    <w:rsid w:val="0019444F"/>
    <w:rsid w:val="00197196"/>
    <w:rsid w:val="00197DE0"/>
    <w:rsid w:val="001A0DC9"/>
    <w:rsid w:val="001A0FAE"/>
    <w:rsid w:val="001A3241"/>
    <w:rsid w:val="001A4496"/>
    <w:rsid w:val="001A48F5"/>
    <w:rsid w:val="001A6839"/>
    <w:rsid w:val="001A6ABF"/>
    <w:rsid w:val="001A6BCD"/>
    <w:rsid w:val="001B3562"/>
    <w:rsid w:val="001B409C"/>
    <w:rsid w:val="001B4347"/>
    <w:rsid w:val="001B47BB"/>
    <w:rsid w:val="001B746D"/>
    <w:rsid w:val="001B747B"/>
    <w:rsid w:val="001C2540"/>
    <w:rsid w:val="001C40C1"/>
    <w:rsid w:val="001C43BC"/>
    <w:rsid w:val="001C587C"/>
    <w:rsid w:val="001C626A"/>
    <w:rsid w:val="001C637C"/>
    <w:rsid w:val="001C66E7"/>
    <w:rsid w:val="001C741A"/>
    <w:rsid w:val="001D0579"/>
    <w:rsid w:val="001D1490"/>
    <w:rsid w:val="001D155F"/>
    <w:rsid w:val="001D5747"/>
    <w:rsid w:val="001D7A29"/>
    <w:rsid w:val="001D7C70"/>
    <w:rsid w:val="001D7E31"/>
    <w:rsid w:val="001E0726"/>
    <w:rsid w:val="001E16EA"/>
    <w:rsid w:val="001E1DF5"/>
    <w:rsid w:val="001E46FE"/>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2028BE"/>
    <w:rsid w:val="00202A4B"/>
    <w:rsid w:val="00204D99"/>
    <w:rsid w:val="00206953"/>
    <w:rsid w:val="00207339"/>
    <w:rsid w:val="002075D4"/>
    <w:rsid w:val="00207930"/>
    <w:rsid w:val="00210695"/>
    <w:rsid w:val="002138A5"/>
    <w:rsid w:val="00214196"/>
    <w:rsid w:val="002152C4"/>
    <w:rsid w:val="00215A10"/>
    <w:rsid w:val="00222437"/>
    <w:rsid w:val="00222C44"/>
    <w:rsid w:val="00224556"/>
    <w:rsid w:val="002268C0"/>
    <w:rsid w:val="00230F37"/>
    <w:rsid w:val="00233B3A"/>
    <w:rsid w:val="00234354"/>
    <w:rsid w:val="00235175"/>
    <w:rsid w:val="00241E2C"/>
    <w:rsid w:val="00242298"/>
    <w:rsid w:val="00244026"/>
    <w:rsid w:val="002449D0"/>
    <w:rsid w:val="00245066"/>
    <w:rsid w:val="00246BF5"/>
    <w:rsid w:val="00246C56"/>
    <w:rsid w:val="00247F9B"/>
    <w:rsid w:val="0025194C"/>
    <w:rsid w:val="00251ABF"/>
    <w:rsid w:val="00252753"/>
    <w:rsid w:val="0025368A"/>
    <w:rsid w:val="002554B0"/>
    <w:rsid w:val="00257867"/>
    <w:rsid w:val="00261866"/>
    <w:rsid w:val="00262813"/>
    <w:rsid w:val="00264400"/>
    <w:rsid w:val="002646CC"/>
    <w:rsid w:val="002671F5"/>
    <w:rsid w:val="002676D4"/>
    <w:rsid w:val="00267EDE"/>
    <w:rsid w:val="0027062F"/>
    <w:rsid w:val="00274EE1"/>
    <w:rsid w:val="002751AA"/>
    <w:rsid w:val="002754A3"/>
    <w:rsid w:val="00276182"/>
    <w:rsid w:val="00277194"/>
    <w:rsid w:val="00277BF3"/>
    <w:rsid w:val="00281602"/>
    <w:rsid w:val="00284D52"/>
    <w:rsid w:val="00287BB7"/>
    <w:rsid w:val="00292162"/>
    <w:rsid w:val="00292FF9"/>
    <w:rsid w:val="002932F0"/>
    <w:rsid w:val="0029353E"/>
    <w:rsid w:val="00294CF2"/>
    <w:rsid w:val="00295891"/>
    <w:rsid w:val="00295A68"/>
    <w:rsid w:val="00296A43"/>
    <w:rsid w:val="00296F6C"/>
    <w:rsid w:val="00297B10"/>
    <w:rsid w:val="002A11FB"/>
    <w:rsid w:val="002A3257"/>
    <w:rsid w:val="002A3AFA"/>
    <w:rsid w:val="002A4F5A"/>
    <w:rsid w:val="002A4F9C"/>
    <w:rsid w:val="002A56CB"/>
    <w:rsid w:val="002A6EDC"/>
    <w:rsid w:val="002A7304"/>
    <w:rsid w:val="002A7A1A"/>
    <w:rsid w:val="002A7B6D"/>
    <w:rsid w:val="002A7D58"/>
    <w:rsid w:val="002B09E0"/>
    <w:rsid w:val="002B1687"/>
    <w:rsid w:val="002B498A"/>
    <w:rsid w:val="002B51D2"/>
    <w:rsid w:val="002B54F8"/>
    <w:rsid w:val="002B6139"/>
    <w:rsid w:val="002B661D"/>
    <w:rsid w:val="002B6C09"/>
    <w:rsid w:val="002B6CF6"/>
    <w:rsid w:val="002C26BD"/>
    <w:rsid w:val="002C6D75"/>
    <w:rsid w:val="002C7BC1"/>
    <w:rsid w:val="002D37DD"/>
    <w:rsid w:val="002D39B7"/>
    <w:rsid w:val="002D3D78"/>
    <w:rsid w:val="002D3EEF"/>
    <w:rsid w:val="002D52D2"/>
    <w:rsid w:val="002D5633"/>
    <w:rsid w:val="002D5EDB"/>
    <w:rsid w:val="002D5EF0"/>
    <w:rsid w:val="002E07F0"/>
    <w:rsid w:val="002E0B27"/>
    <w:rsid w:val="002E1803"/>
    <w:rsid w:val="002E1848"/>
    <w:rsid w:val="002E1CF6"/>
    <w:rsid w:val="002E5B6C"/>
    <w:rsid w:val="002E6533"/>
    <w:rsid w:val="002F137B"/>
    <w:rsid w:val="002F1456"/>
    <w:rsid w:val="002F2BBB"/>
    <w:rsid w:val="002F727F"/>
    <w:rsid w:val="00300102"/>
    <w:rsid w:val="003002C9"/>
    <w:rsid w:val="00303E51"/>
    <w:rsid w:val="0030721A"/>
    <w:rsid w:val="003103EC"/>
    <w:rsid w:val="003115E3"/>
    <w:rsid w:val="0031506B"/>
    <w:rsid w:val="00315DC2"/>
    <w:rsid w:val="0031676D"/>
    <w:rsid w:val="003168F8"/>
    <w:rsid w:val="003174A8"/>
    <w:rsid w:val="00320AA0"/>
    <w:rsid w:val="0032127F"/>
    <w:rsid w:val="00321707"/>
    <w:rsid w:val="00321EBD"/>
    <w:rsid w:val="0032371B"/>
    <w:rsid w:val="003237C6"/>
    <w:rsid w:val="003268D3"/>
    <w:rsid w:val="003275A2"/>
    <w:rsid w:val="00327D7B"/>
    <w:rsid w:val="00337614"/>
    <w:rsid w:val="00341409"/>
    <w:rsid w:val="003415D4"/>
    <w:rsid w:val="003439E8"/>
    <w:rsid w:val="00344558"/>
    <w:rsid w:val="00346563"/>
    <w:rsid w:val="00346855"/>
    <w:rsid w:val="00351845"/>
    <w:rsid w:val="00351F44"/>
    <w:rsid w:val="00352505"/>
    <w:rsid w:val="00353D5D"/>
    <w:rsid w:val="00355F3A"/>
    <w:rsid w:val="00361811"/>
    <w:rsid w:val="00363D72"/>
    <w:rsid w:val="00364D3A"/>
    <w:rsid w:val="0036621D"/>
    <w:rsid w:val="00366615"/>
    <w:rsid w:val="0036689E"/>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192A"/>
    <w:rsid w:val="00392DFA"/>
    <w:rsid w:val="003930D4"/>
    <w:rsid w:val="00393860"/>
    <w:rsid w:val="00394829"/>
    <w:rsid w:val="0039490E"/>
    <w:rsid w:val="00396077"/>
    <w:rsid w:val="00396437"/>
    <w:rsid w:val="0039676D"/>
    <w:rsid w:val="003A1A62"/>
    <w:rsid w:val="003A1C7D"/>
    <w:rsid w:val="003A2831"/>
    <w:rsid w:val="003A3B53"/>
    <w:rsid w:val="003A5A26"/>
    <w:rsid w:val="003A72D3"/>
    <w:rsid w:val="003A73A2"/>
    <w:rsid w:val="003B058B"/>
    <w:rsid w:val="003B10F6"/>
    <w:rsid w:val="003B1331"/>
    <w:rsid w:val="003B1E60"/>
    <w:rsid w:val="003B2E10"/>
    <w:rsid w:val="003B3158"/>
    <w:rsid w:val="003B3EA4"/>
    <w:rsid w:val="003B4240"/>
    <w:rsid w:val="003B5252"/>
    <w:rsid w:val="003B66FC"/>
    <w:rsid w:val="003B79F3"/>
    <w:rsid w:val="003B7BFD"/>
    <w:rsid w:val="003B7E26"/>
    <w:rsid w:val="003C0C04"/>
    <w:rsid w:val="003C1171"/>
    <w:rsid w:val="003C2A54"/>
    <w:rsid w:val="003C66D6"/>
    <w:rsid w:val="003C6F34"/>
    <w:rsid w:val="003D106C"/>
    <w:rsid w:val="003D22F2"/>
    <w:rsid w:val="003D37DC"/>
    <w:rsid w:val="003D37F2"/>
    <w:rsid w:val="003E181F"/>
    <w:rsid w:val="003E2489"/>
    <w:rsid w:val="003E347E"/>
    <w:rsid w:val="003E3586"/>
    <w:rsid w:val="003E380C"/>
    <w:rsid w:val="003E3C5F"/>
    <w:rsid w:val="003E62DA"/>
    <w:rsid w:val="003F1BFC"/>
    <w:rsid w:val="003F1F57"/>
    <w:rsid w:val="003F3463"/>
    <w:rsid w:val="003F3830"/>
    <w:rsid w:val="003F4B9A"/>
    <w:rsid w:val="003F5715"/>
    <w:rsid w:val="003F72A0"/>
    <w:rsid w:val="003F7C09"/>
    <w:rsid w:val="003F7CFC"/>
    <w:rsid w:val="004032D0"/>
    <w:rsid w:val="00403DE4"/>
    <w:rsid w:val="00404033"/>
    <w:rsid w:val="00404096"/>
    <w:rsid w:val="004065CE"/>
    <w:rsid w:val="0040670A"/>
    <w:rsid w:val="004079EE"/>
    <w:rsid w:val="00410C28"/>
    <w:rsid w:val="004112FC"/>
    <w:rsid w:val="00412DEC"/>
    <w:rsid w:val="00414218"/>
    <w:rsid w:val="00414EF5"/>
    <w:rsid w:val="00415298"/>
    <w:rsid w:val="00417627"/>
    <w:rsid w:val="00421868"/>
    <w:rsid w:val="00422C5B"/>
    <w:rsid w:val="00424E61"/>
    <w:rsid w:val="00430E1B"/>
    <w:rsid w:val="004319FE"/>
    <w:rsid w:val="00432441"/>
    <w:rsid w:val="00432DC3"/>
    <w:rsid w:val="00433745"/>
    <w:rsid w:val="00435AC4"/>
    <w:rsid w:val="00435E82"/>
    <w:rsid w:val="00435EB7"/>
    <w:rsid w:val="00437821"/>
    <w:rsid w:val="00437FA1"/>
    <w:rsid w:val="0044166B"/>
    <w:rsid w:val="00442ED6"/>
    <w:rsid w:val="004435D9"/>
    <w:rsid w:val="004442A7"/>
    <w:rsid w:val="0044544A"/>
    <w:rsid w:val="00445F37"/>
    <w:rsid w:val="004460ED"/>
    <w:rsid w:val="00446273"/>
    <w:rsid w:val="00447603"/>
    <w:rsid w:val="004503BE"/>
    <w:rsid w:val="0045154B"/>
    <w:rsid w:val="0045415D"/>
    <w:rsid w:val="00454475"/>
    <w:rsid w:val="004555BE"/>
    <w:rsid w:val="00457604"/>
    <w:rsid w:val="00457AA9"/>
    <w:rsid w:val="0046072F"/>
    <w:rsid w:val="0046409A"/>
    <w:rsid w:val="0046432D"/>
    <w:rsid w:val="00467CBE"/>
    <w:rsid w:val="00472372"/>
    <w:rsid w:val="00475DFF"/>
    <w:rsid w:val="00476767"/>
    <w:rsid w:val="0047717C"/>
    <w:rsid w:val="004829F0"/>
    <w:rsid w:val="00483BE1"/>
    <w:rsid w:val="00484B17"/>
    <w:rsid w:val="0048544A"/>
    <w:rsid w:val="00487BFB"/>
    <w:rsid w:val="004925E8"/>
    <w:rsid w:val="0049281E"/>
    <w:rsid w:val="00494F01"/>
    <w:rsid w:val="004953D9"/>
    <w:rsid w:val="00496A43"/>
    <w:rsid w:val="0049755D"/>
    <w:rsid w:val="004A066A"/>
    <w:rsid w:val="004A0751"/>
    <w:rsid w:val="004A1102"/>
    <w:rsid w:val="004A25A0"/>
    <w:rsid w:val="004A2CD2"/>
    <w:rsid w:val="004A2ED0"/>
    <w:rsid w:val="004A418E"/>
    <w:rsid w:val="004A483F"/>
    <w:rsid w:val="004A4996"/>
    <w:rsid w:val="004A5C33"/>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3B99"/>
    <w:rsid w:val="004E5189"/>
    <w:rsid w:val="004E746E"/>
    <w:rsid w:val="004E799C"/>
    <w:rsid w:val="004E7B58"/>
    <w:rsid w:val="004F1D95"/>
    <w:rsid w:val="004F6305"/>
    <w:rsid w:val="004F6A60"/>
    <w:rsid w:val="00500DD9"/>
    <w:rsid w:val="00500ECE"/>
    <w:rsid w:val="005016ED"/>
    <w:rsid w:val="00501A50"/>
    <w:rsid w:val="005047E8"/>
    <w:rsid w:val="0050490D"/>
    <w:rsid w:val="00504E79"/>
    <w:rsid w:val="00504FBF"/>
    <w:rsid w:val="005072A9"/>
    <w:rsid w:val="005106D0"/>
    <w:rsid w:val="00512C38"/>
    <w:rsid w:val="00513092"/>
    <w:rsid w:val="005145DB"/>
    <w:rsid w:val="00514772"/>
    <w:rsid w:val="00514EC7"/>
    <w:rsid w:val="00517443"/>
    <w:rsid w:val="00517BDE"/>
    <w:rsid w:val="00520EAE"/>
    <w:rsid w:val="00521652"/>
    <w:rsid w:val="00521B7A"/>
    <w:rsid w:val="00524098"/>
    <w:rsid w:val="005246BC"/>
    <w:rsid w:val="0052513B"/>
    <w:rsid w:val="00527440"/>
    <w:rsid w:val="00531F17"/>
    <w:rsid w:val="005327D5"/>
    <w:rsid w:val="0053287C"/>
    <w:rsid w:val="00532D1F"/>
    <w:rsid w:val="00533CE7"/>
    <w:rsid w:val="005350AD"/>
    <w:rsid w:val="00537DF5"/>
    <w:rsid w:val="0054028F"/>
    <w:rsid w:val="00540ECC"/>
    <w:rsid w:val="005438BC"/>
    <w:rsid w:val="00543E34"/>
    <w:rsid w:val="005455B5"/>
    <w:rsid w:val="0055160A"/>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4C"/>
    <w:rsid w:val="00571B52"/>
    <w:rsid w:val="005801D2"/>
    <w:rsid w:val="00580BEC"/>
    <w:rsid w:val="00580C62"/>
    <w:rsid w:val="005834DE"/>
    <w:rsid w:val="0058377F"/>
    <w:rsid w:val="005849A4"/>
    <w:rsid w:val="00584AE6"/>
    <w:rsid w:val="00585E7C"/>
    <w:rsid w:val="00585F0D"/>
    <w:rsid w:val="00592ABC"/>
    <w:rsid w:val="00592DF1"/>
    <w:rsid w:val="00595934"/>
    <w:rsid w:val="00596FE1"/>
    <w:rsid w:val="005A0947"/>
    <w:rsid w:val="005A15C5"/>
    <w:rsid w:val="005A25A0"/>
    <w:rsid w:val="005A5C95"/>
    <w:rsid w:val="005A7713"/>
    <w:rsid w:val="005B1F96"/>
    <w:rsid w:val="005B2B4D"/>
    <w:rsid w:val="005B2BAC"/>
    <w:rsid w:val="005B3F19"/>
    <w:rsid w:val="005B5793"/>
    <w:rsid w:val="005B7D8E"/>
    <w:rsid w:val="005C0435"/>
    <w:rsid w:val="005C3617"/>
    <w:rsid w:val="005C48C8"/>
    <w:rsid w:val="005C5EC0"/>
    <w:rsid w:val="005C6631"/>
    <w:rsid w:val="005C7E0E"/>
    <w:rsid w:val="005D1127"/>
    <w:rsid w:val="005D36AE"/>
    <w:rsid w:val="005D4967"/>
    <w:rsid w:val="005D4997"/>
    <w:rsid w:val="005D61B4"/>
    <w:rsid w:val="005D75F9"/>
    <w:rsid w:val="005E0851"/>
    <w:rsid w:val="005E176F"/>
    <w:rsid w:val="005E287F"/>
    <w:rsid w:val="005E31F8"/>
    <w:rsid w:val="005E4A1C"/>
    <w:rsid w:val="005E550E"/>
    <w:rsid w:val="005F01AD"/>
    <w:rsid w:val="005F3279"/>
    <w:rsid w:val="005F5686"/>
    <w:rsid w:val="005F60C6"/>
    <w:rsid w:val="005F6F26"/>
    <w:rsid w:val="006003D5"/>
    <w:rsid w:val="00600924"/>
    <w:rsid w:val="00600A56"/>
    <w:rsid w:val="00603F86"/>
    <w:rsid w:val="006066EB"/>
    <w:rsid w:val="006068C7"/>
    <w:rsid w:val="0060694F"/>
    <w:rsid w:val="0060797D"/>
    <w:rsid w:val="00607A06"/>
    <w:rsid w:val="00611C4A"/>
    <w:rsid w:val="00612B36"/>
    <w:rsid w:val="00612F21"/>
    <w:rsid w:val="00614CF8"/>
    <w:rsid w:val="00614F39"/>
    <w:rsid w:val="00615BDC"/>
    <w:rsid w:val="00622A31"/>
    <w:rsid w:val="0062666F"/>
    <w:rsid w:val="006316F9"/>
    <w:rsid w:val="00631852"/>
    <w:rsid w:val="0063560B"/>
    <w:rsid w:val="0064171B"/>
    <w:rsid w:val="00641D70"/>
    <w:rsid w:val="00643328"/>
    <w:rsid w:val="00644B68"/>
    <w:rsid w:val="00646E8A"/>
    <w:rsid w:val="00646FDF"/>
    <w:rsid w:val="006508E8"/>
    <w:rsid w:val="0065209F"/>
    <w:rsid w:val="00652257"/>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6442"/>
    <w:rsid w:val="0067762A"/>
    <w:rsid w:val="006777A6"/>
    <w:rsid w:val="00680278"/>
    <w:rsid w:val="0068088E"/>
    <w:rsid w:val="00682E16"/>
    <w:rsid w:val="006830CC"/>
    <w:rsid w:val="00683D69"/>
    <w:rsid w:val="0069020D"/>
    <w:rsid w:val="006914A6"/>
    <w:rsid w:val="00691961"/>
    <w:rsid w:val="0069445E"/>
    <w:rsid w:val="00694B7A"/>
    <w:rsid w:val="00694C2C"/>
    <w:rsid w:val="006956F1"/>
    <w:rsid w:val="00695F82"/>
    <w:rsid w:val="006976D6"/>
    <w:rsid w:val="006A009F"/>
    <w:rsid w:val="006A2BB4"/>
    <w:rsid w:val="006A35A1"/>
    <w:rsid w:val="006A4270"/>
    <w:rsid w:val="006A5235"/>
    <w:rsid w:val="006A6515"/>
    <w:rsid w:val="006A7AC5"/>
    <w:rsid w:val="006B20D9"/>
    <w:rsid w:val="006B2850"/>
    <w:rsid w:val="006B2DE5"/>
    <w:rsid w:val="006B3A92"/>
    <w:rsid w:val="006B3C1A"/>
    <w:rsid w:val="006B7270"/>
    <w:rsid w:val="006B7568"/>
    <w:rsid w:val="006C16FF"/>
    <w:rsid w:val="006C35A6"/>
    <w:rsid w:val="006C3A73"/>
    <w:rsid w:val="006C4C4E"/>
    <w:rsid w:val="006C5B9D"/>
    <w:rsid w:val="006C7E52"/>
    <w:rsid w:val="006D1571"/>
    <w:rsid w:val="006D2E15"/>
    <w:rsid w:val="006D420E"/>
    <w:rsid w:val="006D5606"/>
    <w:rsid w:val="006D63F6"/>
    <w:rsid w:val="006D66E8"/>
    <w:rsid w:val="006D6EF2"/>
    <w:rsid w:val="006E0E90"/>
    <w:rsid w:val="006E2083"/>
    <w:rsid w:val="006E4E4F"/>
    <w:rsid w:val="006E775F"/>
    <w:rsid w:val="006F0ABC"/>
    <w:rsid w:val="006F0B30"/>
    <w:rsid w:val="006F2F23"/>
    <w:rsid w:val="006F30E5"/>
    <w:rsid w:val="006F5196"/>
    <w:rsid w:val="006F5D19"/>
    <w:rsid w:val="006F7498"/>
    <w:rsid w:val="0070167C"/>
    <w:rsid w:val="007018F0"/>
    <w:rsid w:val="007033FE"/>
    <w:rsid w:val="007042E1"/>
    <w:rsid w:val="00704C1E"/>
    <w:rsid w:val="0070560B"/>
    <w:rsid w:val="00713407"/>
    <w:rsid w:val="00714891"/>
    <w:rsid w:val="00714E77"/>
    <w:rsid w:val="0072063F"/>
    <w:rsid w:val="007206EE"/>
    <w:rsid w:val="00720BFE"/>
    <w:rsid w:val="007235CD"/>
    <w:rsid w:val="00724F45"/>
    <w:rsid w:val="00724F8E"/>
    <w:rsid w:val="0072506D"/>
    <w:rsid w:val="00727C84"/>
    <w:rsid w:val="00734C9D"/>
    <w:rsid w:val="00735C5E"/>
    <w:rsid w:val="0073708A"/>
    <w:rsid w:val="00737393"/>
    <w:rsid w:val="00740109"/>
    <w:rsid w:val="0074061E"/>
    <w:rsid w:val="007416F7"/>
    <w:rsid w:val="00742A8A"/>
    <w:rsid w:val="00743C71"/>
    <w:rsid w:val="007446B2"/>
    <w:rsid w:val="0074555F"/>
    <w:rsid w:val="007459FB"/>
    <w:rsid w:val="00745E95"/>
    <w:rsid w:val="00746480"/>
    <w:rsid w:val="00751D56"/>
    <w:rsid w:val="0075291D"/>
    <w:rsid w:val="007542F5"/>
    <w:rsid w:val="00754762"/>
    <w:rsid w:val="007568D0"/>
    <w:rsid w:val="0075723D"/>
    <w:rsid w:val="00761F53"/>
    <w:rsid w:val="0076312D"/>
    <w:rsid w:val="00766F51"/>
    <w:rsid w:val="00767EAE"/>
    <w:rsid w:val="00770512"/>
    <w:rsid w:val="00770C7E"/>
    <w:rsid w:val="00771744"/>
    <w:rsid w:val="0077411C"/>
    <w:rsid w:val="0077415D"/>
    <w:rsid w:val="00775D40"/>
    <w:rsid w:val="00776A40"/>
    <w:rsid w:val="007811C5"/>
    <w:rsid w:val="00781295"/>
    <w:rsid w:val="00782887"/>
    <w:rsid w:val="00784754"/>
    <w:rsid w:val="00785268"/>
    <w:rsid w:val="00786630"/>
    <w:rsid w:val="0079087F"/>
    <w:rsid w:val="00793159"/>
    <w:rsid w:val="00795C01"/>
    <w:rsid w:val="00796317"/>
    <w:rsid w:val="007A0BBE"/>
    <w:rsid w:val="007A12A6"/>
    <w:rsid w:val="007A1A7A"/>
    <w:rsid w:val="007A7407"/>
    <w:rsid w:val="007A7623"/>
    <w:rsid w:val="007B04A4"/>
    <w:rsid w:val="007B04CA"/>
    <w:rsid w:val="007B0CBF"/>
    <w:rsid w:val="007B10C9"/>
    <w:rsid w:val="007B173A"/>
    <w:rsid w:val="007B3083"/>
    <w:rsid w:val="007B482C"/>
    <w:rsid w:val="007B532B"/>
    <w:rsid w:val="007B5533"/>
    <w:rsid w:val="007B5793"/>
    <w:rsid w:val="007B6A3E"/>
    <w:rsid w:val="007B7780"/>
    <w:rsid w:val="007B79CC"/>
    <w:rsid w:val="007B7ACD"/>
    <w:rsid w:val="007B7EAC"/>
    <w:rsid w:val="007C29D1"/>
    <w:rsid w:val="007C2CF2"/>
    <w:rsid w:val="007C4C83"/>
    <w:rsid w:val="007C528B"/>
    <w:rsid w:val="007C5614"/>
    <w:rsid w:val="007C63FE"/>
    <w:rsid w:val="007C6E11"/>
    <w:rsid w:val="007D0038"/>
    <w:rsid w:val="007D23D2"/>
    <w:rsid w:val="007D24A4"/>
    <w:rsid w:val="007D35C1"/>
    <w:rsid w:val="007D5888"/>
    <w:rsid w:val="007E02CE"/>
    <w:rsid w:val="007E1BF3"/>
    <w:rsid w:val="007E6CFF"/>
    <w:rsid w:val="007E71A2"/>
    <w:rsid w:val="007F1161"/>
    <w:rsid w:val="007F121A"/>
    <w:rsid w:val="007F18A7"/>
    <w:rsid w:val="007F25C0"/>
    <w:rsid w:val="007F2700"/>
    <w:rsid w:val="007F2767"/>
    <w:rsid w:val="007F2AE7"/>
    <w:rsid w:val="007F4518"/>
    <w:rsid w:val="0080019E"/>
    <w:rsid w:val="00803059"/>
    <w:rsid w:val="00803E78"/>
    <w:rsid w:val="00804AD8"/>
    <w:rsid w:val="00805A14"/>
    <w:rsid w:val="00805A5D"/>
    <w:rsid w:val="00806B84"/>
    <w:rsid w:val="00807320"/>
    <w:rsid w:val="00807F18"/>
    <w:rsid w:val="00810E0B"/>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66CE"/>
    <w:rsid w:val="008375C7"/>
    <w:rsid w:val="0084273B"/>
    <w:rsid w:val="008427EE"/>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671EA"/>
    <w:rsid w:val="0087335F"/>
    <w:rsid w:val="008749F0"/>
    <w:rsid w:val="008753C2"/>
    <w:rsid w:val="0087588B"/>
    <w:rsid w:val="008768F7"/>
    <w:rsid w:val="00877293"/>
    <w:rsid w:val="008811D0"/>
    <w:rsid w:val="0088372B"/>
    <w:rsid w:val="00886B40"/>
    <w:rsid w:val="008900B3"/>
    <w:rsid w:val="008911E4"/>
    <w:rsid w:val="0089375E"/>
    <w:rsid w:val="0089390C"/>
    <w:rsid w:val="008A142C"/>
    <w:rsid w:val="008A1596"/>
    <w:rsid w:val="008A3CF7"/>
    <w:rsid w:val="008A40AE"/>
    <w:rsid w:val="008A6CD7"/>
    <w:rsid w:val="008B1FC1"/>
    <w:rsid w:val="008B2539"/>
    <w:rsid w:val="008B6038"/>
    <w:rsid w:val="008C5234"/>
    <w:rsid w:val="008C5B91"/>
    <w:rsid w:val="008C6E5A"/>
    <w:rsid w:val="008D1033"/>
    <w:rsid w:val="008D3AAA"/>
    <w:rsid w:val="008D52DB"/>
    <w:rsid w:val="008D5F8C"/>
    <w:rsid w:val="008D63B9"/>
    <w:rsid w:val="008D6604"/>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32C8"/>
    <w:rsid w:val="00904E37"/>
    <w:rsid w:val="009074D8"/>
    <w:rsid w:val="009074DE"/>
    <w:rsid w:val="00910621"/>
    <w:rsid w:val="00910C2A"/>
    <w:rsid w:val="00911188"/>
    <w:rsid w:val="00911740"/>
    <w:rsid w:val="0091192B"/>
    <w:rsid w:val="00911EA6"/>
    <w:rsid w:val="00912F1C"/>
    <w:rsid w:val="0091321B"/>
    <w:rsid w:val="009146FA"/>
    <w:rsid w:val="009209A4"/>
    <w:rsid w:val="00921A66"/>
    <w:rsid w:val="009233F4"/>
    <w:rsid w:val="00924A59"/>
    <w:rsid w:val="009255E2"/>
    <w:rsid w:val="00925DF5"/>
    <w:rsid w:val="00926CB9"/>
    <w:rsid w:val="00926D51"/>
    <w:rsid w:val="0093174B"/>
    <w:rsid w:val="00932255"/>
    <w:rsid w:val="00932F91"/>
    <w:rsid w:val="009334F2"/>
    <w:rsid w:val="0093413A"/>
    <w:rsid w:val="0093494C"/>
    <w:rsid w:val="00935582"/>
    <w:rsid w:val="009355C1"/>
    <w:rsid w:val="00936ED9"/>
    <w:rsid w:val="00937714"/>
    <w:rsid w:val="009401A9"/>
    <w:rsid w:val="0094040C"/>
    <w:rsid w:val="009432FA"/>
    <w:rsid w:val="0094388B"/>
    <w:rsid w:val="009444A5"/>
    <w:rsid w:val="00947390"/>
    <w:rsid w:val="00950F42"/>
    <w:rsid w:val="0095158F"/>
    <w:rsid w:val="0095225A"/>
    <w:rsid w:val="00952286"/>
    <w:rsid w:val="00955C7E"/>
    <w:rsid w:val="00955F3D"/>
    <w:rsid w:val="009621F0"/>
    <w:rsid w:val="00963A61"/>
    <w:rsid w:val="0096405B"/>
    <w:rsid w:val="00965756"/>
    <w:rsid w:val="00967066"/>
    <w:rsid w:val="009677AF"/>
    <w:rsid w:val="00970865"/>
    <w:rsid w:val="00970EBE"/>
    <w:rsid w:val="00971C04"/>
    <w:rsid w:val="00972A7A"/>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4BC4"/>
    <w:rsid w:val="009A5E09"/>
    <w:rsid w:val="009A7D2C"/>
    <w:rsid w:val="009B0287"/>
    <w:rsid w:val="009B0F1F"/>
    <w:rsid w:val="009B1CCF"/>
    <w:rsid w:val="009B1E3F"/>
    <w:rsid w:val="009B4442"/>
    <w:rsid w:val="009B4F36"/>
    <w:rsid w:val="009B541F"/>
    <w:rsid w:val="009C0E91"/>
    <w:rsid w:val="009C1A1A"/>
    <w:rsid w:val="009C1F89"/>
    <w:rsid w:val="009C3811"/>
    <w:rsid w:val="009C47BC"/>
    <w:rsid w:val="009C4C7F"/>
    <w:rsid w:val="009C6685"/>
    <w:rsid w:val="009C7C56"/>
    <w:rsid w:val="009D118E"/>
    <w:rsid w:val="009D1984"/>
    <w:rsid w:val="009D1AB1"/>
    <w:rsid w:val="009D5595"/>
    <w:rsid w:val="009D773F"/>
    <w:rsid w:val="009D77CF"/>
    <w:rsid w:val="009E0CE6"/>
    <w:rsid w:val="009E1999"/>
    <w:rsid w:val="009E2940"/>
    <w:rsid w:val="009E3167"/>
    <w:rsid w:val="009E43F7"/>
    <w:rsid w:val="009E5122"/>
    <w:rsid w:val="009E61DB"/>
    <w:rsid w:val="009E6798"/>
    <w:rsid w:val="009E6A7D"/>
    <w:rsid w:val="009E6C0D"/>
    <w:rsid w:val="009F0CBB"/>
    <w:rsid w:val="009F125A"/>
    <w:rsid w:val="009F2BD7"/>
    <w:rsid w:val="009F3EF0"/>
    <w:rsid w:val="009F4EA4"/>
    <w:rsid w:val="009F790C"/>
    <w:rsid w:val="00A00241"/>
    <w:rsid w:val="00A0076F"/>
    <w:rsid w:val="00A029AC"/>
    <w:rsid w:val="00A03108"/>
    <w:rsid w:val="00A03264"/>
    <w:rsid w:val="00A03764"/>
    <w:rsid w:val="00A04FA7"/>
    <w:rsid w:val="00A05121"/>
    <w:rsid w:val="00A06BB9"/>
    <w:rsid w:val="00A06EA4"/>
    <w:rsid w:val="00A07DCD"/>
    <w:rsid w:val="00A1059B"/>
    <w:rsid w:val="00A13106"/>
    <w:rsid w:val="00A15421"/>
    <w:rsid w:val="00A15AB3"/>
    <w:rsid w:val="00A15F97"/>
    <w:rsid w:val="00A203E1"/>
    <w:rsid w:val="00A20BA9"/>
    <w:rsid w:val="00A22263"/>
    <w:rsid w:val="00A2314B"/>
    <w:rsid w:val="00A23345"/>
    <w:rsid w:val="00A24847"/>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879"/>
    <w:rsid w:val="00A67E49"/>
    <w:rsid w:val="00A701B2"/>
    <w:rsid w:val="00A70E39"/>
    <w:rsid w:val="00A71914"/>
    <w:rsid w:val="00A71D16"/>
    <w:rsid w:val="00A72513"/>
    <w:rsid w:val="00A73044"/>
    <w:rsid w:val="00A749D3"/>
    <w:rsid w:val="00A757CB"/>
    <w:rsid w:val="00A75F52"/>
    <w:rsid w:val="00A76BEE"/>
    <w:rsid w:val="00A80A39"/>
    <w:rsid w:val="00A80F80"/>
    <w:rsid w:val="00A81F9F"/>
    <w:rsid w:val="00A823F6"/>
    <w:rsid w:val="00A84972"/>
    <w:rsid w:val="00A85835"/>
    <w:rsid w:val="00A86B62"/>
    <w:rsid w:val="00A9122E"/>
    <w:rsid w:val="00A9203B"/>
    <w:rsid w:val="00A94AB6"/>
    <w:rsid w:val="00A96C71"/>
    <w:rsid w:val="00A9784E"/>
    <w:rsid w:val="00AA1F0C"/>
    <w:rsid w:val="00AA2259"/>
    <w:rsid w:val="00AA2874"/>
    <w:rsid w:val="00AA2BA0"/>
    <w:rsid w:val="00AA4B22"/>
    <w:rsid w:val="00AA70ED"/>
    <w:rsid w:val="00AA7375"/>
    <w:rsid w:val="00AB1D40"/>
    <w:rsid w:val="00AB34F1"/>
    <w:rsid w:val="00AB3C8A"/>
    <w:rsid w:val="00AB5479"/>
    <w:rsid w:val="00AB5E70"/>
    <w:rsid w:val="00AC1030"/>
    <w:rsid w:val="00AC1FE7"/>
    <w:rsid w:val="00AC29BB"/>
    <w:rsid w:val="00AC2ABF"/>
    <w:rsid w:val="00AC2C36"/>
    <w:rsid w:val="00AC3263"/>
    <w:rsid w:val="00AC37F4"/>
    <w:rsid w:val="00AC755D"/>
    <w:rsid w:val="00AD0536"/>
    <w:rsid w:val="00AD1F94"/>
    <w:rsid w:val="00AD216F"/>
    <w:rsid w:val="00AD2DE2"/>
    <w:rsid w:val="00AD2FD0"/>
    <w:rsid w:val="00AD3B58"/>
    <w:rsid w:val="00AD42C1"/>
    <w:rsid w:val="00AD5342"/>
    <w:rsid w:val="00AD5C4D"/>
    <w:rsid w:val="00AD7E5C"/>
    <w:rsid w:val="00AE0C1E"/>
    <w:rsid w:val="00AE13C6"/>
    <w:rsid w:val="00AE38AC"/>
    <w:rsid w:val="00AE4680"/>
    <w:rsid w:val="00AE633A"/>
    <w:rsid w:val="00AE77CB"/>
    <w:rsid w:val="00AF21F5"/>
    <w:rsid w:val="00AF2298"/>
    <w:rsid w:val="00AF648C"/>
    <w:rsid w:val="00AF6A7B"/>
    <w:rsid w:val="00AF7280"/>
    <w:rsid w:val="00B0076C"/>
    <w:rsid w:val="00B00CDC"/>
    <w:rsid w:val="00B029DC"/>
    <w:rsid w:val="00B046AD"/>
    <w:rsid w:val="00B0524D"/>
    <w:rsid w:val="00B11978"/>
    <w:rsid w:val="00B12522"/>
    <w:rsid w:val="00B12E8E"/>
    <w:rsid w:val="00B14C55"/>
    <w:rsid w:val="00B164F3"/>
    <w:rsid w:val="00B1686C"/>
    <w:rsid w:val="00B179E5"/>
    <w:rsid w:val="00B21CEC"/>
    <w:rsid w:val="00B227DD"/>
    <w:rsid w:val="00B22C14"/>
    <w:rsid w:val="00B2305C"/>
    <w:rsid w:val="00B23D28"/>
    <w:rsid w:val="00B246A9"/>
    <w:rsid w:val="00B25F2C"/>
    <w:rsid w:val="00B302F9"/>
    <w:rsid w:val="00B30672"/>
    <w:rsid w:val="00B312A2"/>
    <w:rsid w:val="00B32030"/>
    <w:rsid w:val="00B32D05"/>
    <w:rsid w:val="00B345BA"/>
    <w:rsid w:val="00B350D3"/>
    <w:rsid w:val="00B353FF"/>
    <w:rsid w:val="00B3716E"/>
    <w:rsid w:val="00B3784E"/>
    <w:rsid w:val="00B44388"/>
    <w:rsid w:val="00B448E7"/>
    <w:rsid w:val="00B45609"/>
    <w:rsid w:val="00B45A6A"/>
    <w:rsid w:val="00B46A1F"/>
    <w:rsid w:val="00B47439"/>
    <w:rsid w:val="00B50CB0"/>
    <w:rsid w:val="00B514A2"/>
    <w:rsid w:val="00B51D8D"/>
    <w:rsid w:val="00B55371"/>
    <w:rsid w:val="00B565E0"/>
    <w:rsid w:val="00B57CAB"/>
    <w:rsid w:val="00B57EFF"/>
    <w:rsid w:val="00B6405D"/>
    <w:rsid w:val="00B6514E"/>
    <w:rsid w:val="00B65674"/>
    <w:rsid w:val="00B719A5"/>
    <w:rsid w:val="00B729FE"/>
    <w:rsid w:val="00B75361"/>
    <w:rsid w:val="00B7661D"/>
    <w:rsid w:val="00B848A5"/>
    <w:rsid w:val="00B85881"/>
    <w:rsid w:val="00B862C9"/>
    <w:rsid w:val="00B90B82"/>
    <w:rsid w:val="00B9349D"/>
    <w:rsid w:val="00B9525E"/>
    <w:rsid w:val="00B95BF1"/>
    <w:rsid w:val="00B96D7D"/>
    <w:rsid w:val="00BA38F6"/>
    <w:rsid w:val="00BA3A78"/>
    <w:rsid w:val="00BA40FD"/>
    <w:rsid w:val="00BA4623"/>
    <w:rsid w:val="00BA557C"/>
    <w:rsid w:val="00BA5AF8"/>
    <w:rsid w:val="00BA73B5"/>
    <w:rsid w:val="00BB094B"/>
    <w:rsid w:val="00BB0BCE"/>
    <w:rsid w:val="00BB133A"/>
    <w:rsid w:val="00BB21FF"/>
    <w:rsid w:val="00BB47FE"/>
    <w:rsid w:val="00BB489F"/>
    <w:rsid w:val="00BB624F"/>
    <w:rsid w:val="00BB636F"/>
    <w:rsid w:val="00BB6537"/>
    <w:rsid w:val="00BB6E0E"/>
    <w:rsid w:val="00BC0526"/>
    <w:rsid w:val="00BC0952"/>
    <w:rsid w:val="00BC0F86"/>
    <w:rsid w:val="00BC1028"/>
    <w:rsid w:val="00BC275F"/>
    <w:rsid w:val="00BC4257"/>
    <w:rsid w:val="00BC5E4C"/>
    <w:rsid w:val="00BC659A"/>
    <w:rsid w:val="00BD0414"/>
    <w:rsid w:val="00BD0C79"/>
    <w:rsid w:val="00BD21C1"/>
    <w:rsid w:val="00BD3432"/>
    <w:rsid w:val="00BD6474"/>
    <w:rsid w:val="00BD66F7"/>
    <w:rsid w:val="00BD71CB"/>
    <w:rsid w:val="00BD7AB1"/>
    <w:rsid w:val="00BD7FB2"/>
    <w:rsid w:val="00BE181B"/>
    <w:rsid w:val="00BE1D91"/>
    <w:rsid w:val="00BE2456"/>
    <w:rsid w:val="00BE4007"/>
    <w:rsid w:val="00BE425D"/>
    <w:rsid w:val="00BE4CC8"/>
    <w:rsid w:val="00BE6DB0"/>
    <w:rsid w:val="00BE74A7"/>
    <w:rsid w:val="00BF0ABD"/>
    <w:rsid w:val="00BF2A28"/>
    <w:rsid w:val="00BF2C8F"/>
    <w:rsid w:val="00BF4E2D"/>
    <w:rsid w:val="00BF4EBF"/>
    <w:rsid w:val="00BF62AD"/>
    <w:rsid w:val="00BF7494"/>
    <w:rsid w:val="00BF74F8"/>
    <w:rsid w:val="00C00AFE"/>
    <w:rsid w:val="00C00E56"/>
    <w:rsid w:val="00C021A5"/>
    <w:rsid w:val="00C0236E"/>
    <w:rsid w:val="00C04062"/>
    <w:rsid w:val="00C043D6"/>
    <w:rsid w:val="00C04E0B"/>
    <w:rsid w:val="00C05974"/>
    <w:rsid w:val="00C118A7"/>
    <w:rsid w:val="00C131D2"/>
    <w:rsid w:val="00C13241"/>
    <w:rsid w:val="00C144B5"/>
    <w:rsid w:val="00C14D78"/>
    <w:rsid w:val="00C16B58"/>
    <w:rsid w:val="00C170FF"/>
    <w:rsid w:val="00C22959"/>
    <w:rsid w:val="00C22962"/>
    <w:rsid w:val="00C22A2A"/>
    <w:rsid w:val="00C2352E"/>
    <w:rsid w:val="00C24850"/>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1C52"/>
    <w:rsid w:val="00C43CD5"/>
    <w:rsid w:val="00C43D30"/>
    <w:rsid w:val="00C4506E"/>
    <w:rsid w:val="00C457D6"/>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6033"/>
    <w:rsid w:val="00C70DD2"/>
    <w:rsid w:val="00C719AF"/>
    <w:rsid w:val="00C723FB"/>
    <w:rsid w:val="00C72C54"/>
    <w:rsid w:val="00C73A76"/>
    <w:rsid w:val="00C7606B"/>
    <w:rsid w:val="00C76522"/>
    <w:rsid w:val="00C770A6"/>
    <w:rsid w:val="00C77D25"/>
    <w:rsid w:val="00C81443"/>
    <w:rsid w:val="00C831AE"/>
    <w:rsid w:val="00C83CBF"/>
    <w:rsid w:val="00C86E9B"/>
    <w:rsid w:val="00C871B8"/>
    <w:rsid w:val="00C8749E"/>
    <w:rsid w:val="00C879A5"/>
    <w:rsid w:val="00C87DE1"/>
    <w:rsid w:val="00C87EFD"/>
    <w:rsid w:val="00C909E0"/>
    <w:rsid w:val="00C93981"/>
    <w:rsid w:val="00C941AC"/>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C177C"/>
    <w:rsid w:val="00CC2EC9"/>
    <w:rsid w:val="00CC37DA"/>
    <w:rsid w:val="00CC4A6C"/>
    <w:rsid w:val="00CC7C3C"/>
    <w:rsid w:val="00CD03C3"/>
    <w:rsid w:val="00CD0BE1"/>
    <w:rsid w:val="00CD1365"/>
    <w:rsid w:val="00CD168E"/>
    <w:rsid w:val="00CD388A"/>
    <w:rsid w:val="00CD3933"/>
    <w:rsid w:val="00CD4302"/>
    <w:rsid w:val="00CD595D"/>
    <w:rsid w:val="00CD6183"/>
    <w:rsid w:val="00CD7085"/>
    <w:rsid w:val="00CD7479"/>
    <w:rsid w:val="00CE1AA3"/>
    <w:rsid w:val="00CE1C89"/>
    <w:rsid w:val="00CE367D"/>
    <w:rsid w:val="00CE3694"/>
    <w:rsid w:val="00CE37EF"/>
    <w:rsid w:val="00CE4F42"/>
    <w:rsid w:val="00CE5F0C"/>
    <w:rsid w:val="00CE69B1"/>
    <w:rsid w:val="00CE7D0F"/>
    <w:rsid w:val="00CF002C"/>
    <w:rsid w:val="00CF0DBC"/>
    <w:rsid w:val="00CF1283"/>
    <w:rsid w:val="00CF12DF"/>
    <w:rsid w:val="00CF3B8A"/>
    <w:rsid w:val="00D005FD"/>
    <w:rsid w:val="00D01C5B"/>
    <w:rsid w:val="00D01FA8"/>
    <w:rsid w:val="00D03E6C"/>
    <w:rsid w:val="00D04717"/>
    <w:rsid w:val="00D0471C"/>
    <w:rsid w:val="00D0562E"/>
    <w:rsid w:val="00D06E3F"/>
    <w:rsid w:val="00D07C13"/>
    <w:rsid w:val="00D103C7"/>
    <w:rsid w:val="00D10994"/>
    <w:rsid w:val="00D10AA1"/>
    <w:rsid w:val="00D120D7"/>
    <w:rsid w:val="00D13490"/>
    <w:rsid w:val="00D143A5"/>
    <w:rsid w:val="00D1476A"/>
    <w:rsid w:val="00D15173"/>
    <w:rsid w:val="00D16CA1"/>
    <w:rsid w:val="00D17387"/>
    <w:rsid w:val="00D17513"/>
    <w:rsid w:val="00D17874"/>
    <w:rsid w:val="00D20EA8"/>
    <w:rsid w:val="00D232CD"/>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EBC"/>
    <w:rsid w:val="00D42E8F"/>
    <w:rsid w:val="00D43F84"/>
    <w:rsid w:val="00D44DE4"/>
    <w:rsid w:val="00D453E5"/>
    <w:rsid w:val="00D456FB"/>
    <w:rsid w:val="00D50017"/>
    <w:rsid w:val="00D50BFB"/>
    <w:rsid w:val="00D5457F"/>
    <w:rsid w:val="00D54BF2"/>
    <w:rsid w:val="00D54DDA"/>
    <w:rsid w:val="00D56546"/>
    <w:rsid w:val="00D60403"/>
    <w:rsid w:val="00D632B0"/>
    <w:rsid w:val="00D635B4"/>
    <w:rsid w:val="00D65754"/>
    <w:rsid w:val="00D65AB9"/>
    <w:rsid w:val="00D6743C"/>
    <w:rsid w:val="00D71A7B"/>
    <w:rsid w:val="00D720D7"/>
    <w:rsid w:val="00D724A9"/>
    <w:rsid w:val="00D75361"/>
    <w:rsid w:val="00D75C10"/>
    <w:rsid w:val="00D75FDA"/>
    <w:rsid w:val="00D77F7B"/>
    <w:rsid w:val="00D80579"/>
    <w:rsid w:val="00D80B3A"/>
    <w:rsid w:val="00D83065"/>
    <w:rsid w:val="00D839F0"/>
    <w:rsid w:val="00D83DD9"/>
    <w:rsid w:val="00D84EDF"/>
    <w:rsid w:val="00D87378"/>
    <w:rsid w:val="00D87958"/>
    <w:rsid w:val="00D90256"/>
    <w:rsid w:val="00D9040F"/>
    <w:rsid w:val="00D91B0A"/>
    <w:rsid w:val="00D93620"/>
    <w:rsid w:val="00DA0496"/>
    <w:rsid w:val="00DA24BA"/>
    <w:rsid w:val="00DA2C52"/>
    <w:rsid w:val="00DA3771"/>
    <w:rsid w:val="00DA3986"/>
    <w:rsid w:val="00DA46B7"/>
    <w:rsid w:val="00DA4A97"/>
    <w:rsid w:val="00DA4AB3"/>
    <w:rsid w:val="00DA7682"/>
    <w:rsid w:val="00DB0711"/>
    <w:rsid w:val="00DB2000"/>
    <w:rsid w:val="00DB5538"/>
    <w:rsid w:val="00DB653C"/>
    <w:rsid w:val="00DB74DC"/>
    <w:rsid w:val="00DB7C90"/>
    <w:rsid w:val="00DC1F36"/>
    <w:rsid w:val="00DD05FF"/>
    <w:rsid w:val="00DD0D33"/>
    <w:rsid w:val="00DD1399"/>
    <w:rsid w:val="00DD3950"/>
    <w:rsid w:val="00DD582E"/>
    <w:rsid w:val="00DE1399"/>
    <w:rsid w:val="00DE17D2"/>
    <w:rsid w:val="00DE1F23"/>
    <w:rsid w:val="00DE31BD"/>
    <w:rsid w:val="00DE39F1"/>
    <w:rsid w:val="00DE3F48"/>
    <w:rsid w:val="00DE41EC"/>
    <w:rsid w:val="00DE459A"/>
    <w:rsid w:val="00DE4ED0"/>
    <w:rsid w:val="00DE5CC6"/>
    <w:rsid w:val="00DE63AB"/>
    <w:rsid w:val="00DE6AA6"/>
    <w:rsid w:val="00DF0E40"/>
    <w:rsid w:val="00DF12DD"/>
    <w:rsid w:val="00DF425B"/>
    <w:rsid w:val="00DF7A97"/>
    <w:rsid w:val="00E024B6"/>
    <w:rsid w:val="00E0559C"/>
    <w:rsid w:val="00E075DF"/>
    <w:rsid w:val="00E13D17"/>
    <w:rsid w:val="00E140B5"/>
    <w:rsid w:val="00E16AC2"/>
    <w:rsid w:val="00E208DC"/>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564"/>
    <w:rsid w:val="00E41B26"/>
    <w:rsid w:val="00E45CCE"/>
    <w:rsid w:val="00E50E68"/>
    <w:rsid w:val="00E5140A"/>
    <w:rsid w:val="00E534DB"/>
    <w:rsid w:val="00E61996"/>
    <w:rsid w:val="00E643FD"/>
    <w:rsid w:val="00E64D18"/>
    <w:rsid w:val="00E64E0B"/>
    <w:rsid w:val="00E65CB5"/>
    <w:rsid w:val="00E672BA"/>
    <w:rsid w:val="00E675A9"/>
    <w:rsid w:val="00E67BD1"/>
    <w:rsid w:val="00E70B3C"/>
    <w:rsid w:val="00E710B4"/>
    <w:rsid w:val="00E71788"/>
    <w:rsid w:val="00E722AB"/>
    <w:rsid w:val="00E73A03"/>
    <w:rsid w:val="00E770B5"/>
    <w:rsid w:val="00E81FB3"/>
    <w:rsid w:val="00E821BE"/>
    <w:rsid w:val="00E82C1F"/>
    <w:rsid w:val="00E849E5"/>
    <w:rsid w:val="00E85761"/>
    <w:rsid w:val="00E861B8"/>
    <w:rsid w:val="00E869AA"/>
    <w:rsid w:val="00E87518"/>
    <w:rsid w:val="00E87C80"/>
    <w:rsid w:val="00E90166"/>
    <w:rsid w:val="00E90410"/>
    <w:rsid w:val="00E91766"/>
    <w:rsid w:val="00E9212A"/>
    <w:rsid w:val="00E92760"/>
    <w:rsid w:val="00E92D1B"/>
    <w:rsid w:val="00E9504F"/>
    <w:rsid w:val="00E95DBD"/>
    <w:rsid w:val="00E95E9E"/>
    <w:rsid w:val="00E966D9"/>
    <w:rsid w:val="00E96864"/>
    <w:rsid w:val="00E97329"/>
    <w:rsid w:val="00E97465"/>
    <w:rsid w:val="00E97595"/>
    <w:rsid w:val="00E97A0D"/>
    <w:rsid w:val="00EA25D9"/>
    <w:rsid w:val="00EA2746"/>
    <w:rsid w:val="00EA2943"/>
    <w:rsid w:val="00EA3054"/>
    <w:rsid w:val="00EA32BD"/>
    <w:rsid w:val="00EA3756"/>
    <w:rsid w:val="00EA5114"/>
    <w:rsid w:val="00EA5914"/>
    <w:rsid w:val="00EA6418"/>
    <w:rsid w:val="00EA6AB7"/>
    <w:rsid w:val="00EA7FCD"/>
    <w:rsid w:val="00EB0D1F"/>
    <w:rsid w:val="00EB192F"/>
    <w:rsid w:val="00EB26A2"/>
    <w:rsid w:val="00EB33E2"/>
    <w:rsid w:val="00EB4D32"/>
    <w:rsid w:val="00EB6D0C"/>
    <w:rsid w:val="00EB7836"/>
    <w:rsid w:val="00EC16BE"/>
    <w:rsid w:val="00EC1766"/>
    <w:rsid w:val="00EC326F"/>
    <w:rsid w:val="00EC3F90"/>
    <w:rsid w:val="00EC5647"/>
    <w:rsid w:val="00EC57EF"/>
    <w:rsid w:val="00EC587D"/>
    <w:rsid w:val="00EC6055"/>
    <w:rsid w:val="00EC67DE"/>
    <w:rsid w:val="00EC6B6A"/>
    <w:rsid w:val="00ED017E"/>
    <w:rsid w:val="00ED1F86"/>
    <w:rsid w:val="00ED2FCE"/>
    <w:rsid w:val="00ED344C"/>
    <w:rsid w:val="00ED41A4"/>
    <w:rsid w:val="00ED5C3F"/>
    <w:rsid w:val="00ED6F19"/>
    <w:rsid w:val="00ED7152"/>
    <w:rsid w:val="00EE0603"/>
    <w:rsid w:val="00EE0F5E"/>
    <w:rsid w:val="00EE2AD8"/>
    <w:rsid w:val="00EE41F6"/>
    <w:rsid w:val="00EE56A4"/>
    <w:rsid w:val="00EE64C8"/>
    <w:rsid w:val="00EE6A28"/>
    <w:rsid w:val="00EF1114"/>
    <w:rsid w:val="00EF1F20"/>
    <w:rsid w:val="00EF3B1F"/>
    <w:rsid w:val="00EF5CC0"/>
    <w:rsid w:val="00F000F1"/>
    <w:rsid w:val="00F01E4F"/>
    <w:rsid w:val="00F0242E"/>
    <w:rsid w:val="00F0337F"/>
    <w:rsid w:val="00F03632"/>
    <w:rsid w:val="00F0392E"/>
    <w:rsid w:val="00F0744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2A1D"/>
    <w:rsid w:val="00F253F5"/>
    <w:rsid w:val="00F257A2"/>
    <w:rsid w:val="00F2599F"/>
    <w:rsid w:val="00F26788"/>
    <w:rsid w:val="00F279D0"/>
    <w:rsid w:val="00F30182"/>
    <w:rsid w:val="00F3064A"/>
    <w:rsid w:val="00F312D8"/>
    <w:rsid w:val="00F33418"/>
    <w:rsid w:val="00F33E1C"/>
    <w:rsid w:val="00F346D2"/>
    <w:rsid w:val="00F34813"/>
    <w:rsid w:val="00F354CC"/>
    <w:rsid w:val="00F35BD9"/>
    <w:rsid w:val="00F35E09"/>
    <w:rsid w:val="00F36339"/>
    <w:rsid w:val="00F37E00"/>
    <w:rsid w:val="00F40EBF"/>
    <w:rsid w:val="00F41561"/>
    <w:rsid w:val="00F41983"/>
    <w:rsid w:val="00F42EAB"/>
    <w:rsid w:val="00F44F07"/>
    <w:rsid w:val="00F46A93"/>
    <w:rsid w:val="00F47B76"/>
    <w:rsid w:val="00F47EAD"/>
    <w:rsid w:val="00F501D8"/>
    <w:rsid w:val="00F5125F"/>
    <w:rsid w:val="00F51903"/>
    <w:rsid w:val="00F51AE1"/>
    <w:rsid w:val="00F51D4B"/>
    <w:rsid w:val="00F52D5B"/>
    <w:rsid w:val="00F5492B"/>
    <w:rsid w:val="00F55A2E"/>
    <w:rsid w:val="00F55A3E"/>
    <w:rsid w:val="00F55AEC"/>
    <w:rsid w:val="00F5649E"/>
    <w:rsid w:val="00F57D37"/>
    <w:rsid w:val="00F60439"/>
    <w:rsid w:val="00F61549"/>
    <w:rsid w:val="00F62FB3"/>
    <w:rsid w:val="00F6315C"/>
    <w:rsid w:val="00F64A59"/>
    <w:rsid w:val="00F65030"/>
    <w:rsid w:val="00F65967"/>
    <w:rsid w:val="00F670FE"/>
    <w:rsid w:val="00F7030A"/>
    <w:rsid w:val="00F728A8"/>
    <w:rsid w:val="00F72B24"/>
    <w:rsid w:val="00F72DAE"/>
    <w:rsid w:val="00F73A39"/>
    <w:rsid w:val="00F74AB0"/>
    <w:rsid w:val="00F75BEE"/>
    <w:rsid w:val="00F75C7B"/>
    <w:rsid w:val="00F77024"/>
    <w:rsid w:val="00F80471"/>
    <w:rsid w:val="00F80EEC"/>
    <w:rsid w:val="00F819D4"/>
    <w:rsid w:val="00F82F8F"/>
    <w:rsid w:val="00F83A6D"/>
    <w:rsid w:val="00F83CCA"/>
    <w:rsid w:val="00F856C7"/>
    <w:rsid w:val="00F85B7B"/>
    <w:rsid w:val="00F86433"/>
    <w:rsid w:val="00F92D5D"/>
    <w:rsid w:val="00F9471E"/>
    <w:rsid w:val="00F9509F"/>
    <w:rsid w:val="00F9586D"/>
    <w:rsid w:val="00FA0D24"/>
    <w:rsid w:val="00FA0F43"/>
    <w:rsid w:val="00FA3E3B"/>
    <w:rsid w:val="00FA458C"/>
    <w:rsid w:val="00FA5D97"/>
    <w:rsid w:val="00FA5EC2"/>
    <w:rsid w:val="00FA79F0"/>
    <w:rsid w:val="00FB3248"/>
    <w:rsid w:val="00FB501D"/>
    <w:rsid w:val="00FB520F"/>
    <w:rsid w:val="00FB713E"/>
    <w:rsid w:val="00FB75C6"/>
    <w:rsid w:val="00FC0BC2"/>
    <w:rsid w:val="00FC0C0F"/>
    <w:rsid w:val="00FC15EE"/>
    <w:rsid w:val="00FC1CFE"/>
    <w:rsid w:val="00FC1F68"/>
    <w:rsid w:val="00FC2006"/>
    <w:rsid w:val="00FC3876"/>
    <w:rsid w:val="00FC4B14"/>
    <w:rsid w:val="00FC4E01"/>
    <w:rsid w:val="00FD2DB2"/>
    <w:rsid w:val="00FD310E"/>
    <w:rsid w:val="00FD387B"/>
    <w:rsid w:val="00FD3AAE"/>
    <w:rsid w:val="00FD4850"/>
    <w:rsid w:val="00FD5CB1"/>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9C0E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1699041985">
      <w:bodyDiv w:val="1"/>
      <w:marLeft w:val="0"/>
      <w:marRight w:val="0"/>
      <w:marTop w:val="0"/>
      <w:marBottom w:val="0"/>
      <w:divBdr>
        <w:top w:val="none" w:sz="0" w:space="0" w:color="auto"/>
        <w:left w:val="none" w:sz="0" w:space="0" w:color="auto"/>
        <w:bottom w:val="none" w:sz="0" w:space="0" w:color="auto"/>
        <w:right w:val="none" w:sz="0" w:space="0" w:color="auto"/>
      </w:divBdr>
    </w:div>
    <w:div w:id="19856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zso.cz/csu/redakce.nsf/i/mir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tka.novakova@egdcz" TargetMode="External"/><Relationship Id="rId5" Type="http://schemas.openxmlformats.org/officeDocument/2006/relationships/webSettings" Target="webSettings.xml"/><Relationship Id="rId15" Type="http://schemas.openxmlformats.org/officeDocument/2006/relationships/hyperlink" Target="http://www.egd.cz" TargetMode="External"/><Relationship Id="rId10" Type="http://schemas.openxmlformats.org/officeDocument/2006/relationships/hyperlink" Target="mailto:lenka.kubesova@egd.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itka.novakova@egd.cz" TargetMode="External"/><Relationship Id="rId14" Type="http://schemas.openxmlformats.org/officeDocument/2006/relationships/hyperlink" Target="http://www.lme.co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22</Pages>
  <Words>8653</Words>
  <Characters>58501</Characters>
  <Application>Microsoft Office Word</Application>
  <DocSecurity>0</DocSecurity>
  <Lines>1887</Lines>
  <Paragraphs>1243</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Eliška Hallová</cp:lastModifiedBy>
  <cp:revision>8</cp:revision>
  <cp:lastPrinted>2017-05-11T12:12:00Z</cp:lastPrinted>
  <dcterms:created xsi:type="dcterms:W3CDTF">2022-05-23T12:31:00Z</dcterms:created>
  <dcterms:modified xsi:type="dcterms:W3CDTF">2022-07-14T08:12:00Z</dcterms:modified>
</cp:coreProperties>
</file>